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8EB5FD1" w:rsidR="0025617A" w:rsidRPr="00530FF3" w:rsidRDefault="00CE056E" w:rsidP="00372488">
      <w:pPr>
        <w:pStyle w:val="Heading1"/>
        <w:tabs>
          <w:tab w:val="center" w:pos="4582"/>
          <w:tab w:val="right" w:pos="9164"/>
        </w:tabs>
        <w:jc w:val="center"/>
        <w:rPr>
          <w:rFonts w:asciiTheme="minorHAnsi" w:hAnsiTheme="minorHAnsi" w:cs="Arial"/>
          <w:sz w:val="40"/>
          <w:szCs w:val="40"/>
          <w:lang w:val="en-GB"/>
        </w:rPr>
      </w:pPr>
      <w:r w:rsidRPr="00530FF3">
        <w:rPr>
          <w:rFonts w:asciiTheme="minorHAnsi" w:hAnsiTheme="minorHAnsi" w:cs="Arial"/>
          <w:sz w:val="40"/>
          <w:szCs w:val="40"/>
          <w:lang w:val="en-GB"/>
        </w:rPr>
        <w:t>Impact Analysis Report</w:t>
      </w:r>
      <w:r w:rsidR="00372488" w:rsidRPr="00530FF3">
        <w:rPr>
          <w:rFonts w:asciiTheme="minorHAnsi" w:hAnsiTheme="minorHAnsi" w:cs="Arial"/>
          <w:sz w:val="40"/>
          <w:szCs w:val="40"/>
          <w:lang w:val="en-GB"/>
        </w:rPr>
        <w:t>/ RFC</w:t>
      </w:r>
      <w:r w:rsidR="002A2EBD" w:rsidRPr="00F53C29">
        <w:rPr>
          <w:rFonts w:asciiTheme="minorHAnsi" w:hAnsiTheme="minorHAnsi" w:cs="Arial"/>
          <w:color w:val="00B050"/>
          <w:sz w:val="40"/>
          <w:szCs w:val="40"/>
          <w:lang w:val="fr-BE"/>
        </w:rPr>
        <w:t>-</w:t>
      </w:r>
      <w:r w:rsidR="002A2EBD" w:rsidRPr="00F00A8A">
        <w:rPr>
          <w:rFonts w:asciiTheme="minorHAnsi" w:hAnsiTheme="minorHAnsi" w:cs="Arial"/>
          <w:color w:val="00B050"/>
          <w:sz w:val="40"/>
          <w:szCs w:val="40"/>
          <w:lang w:val="en-GB"/>
        </w:rPr>
        <w:t>Applied</w:t>
      </w:r>
    </w:p>
    <w:p w14:paraId="7564DB7C" w14:textId="77777777" w:rsidR="0025617A" w:rsidRPr="00530FF3" w:rsidRDefault="0025617A" w:rsidP="006E76B2">
      <w:pPr>
        <w:jc w:val="right"/>
        <w:rPr>
          <w:rFonts w:asciiTheme="minorHAnsi" w:hAnsiTheme="minorHAnsi" w:cs="Arial"/>
          <w:b/>
          <w:bCs/>
          <w:sz w:val="32"/>
          <w:szCs w:val="32"/>
        </w:rPr>
      </w:pPr>
    </w:p>
    <w:p w14:paraId="3945284C" w14:textId="77777777" w:rsidR="00FE4EC9" w:rsidRPr="002928D2" w:rsidRDefault="0025617A" w:rsidP="00C001F9">
      <w:pPr>
        <w:rPr>
          <w:rFonts w:asciiTheme="minorHAnsi" w:hAnsiTheme="minorHAnsi" w:cs="Arial"/>
          <w:b/>
          <w:bCs/>
          <w:sz w:val="28"/>
          <w:szCs w:val="28"/>
        </w:rPr>
      </w:pPr>
      <w:r w:rsidRPr="002928D2">
        <w:rPr>
          <w:rFonts w:asciiTheme="minorHAnsi" w:hAnsiTheme="minorHAnsi" w:cs="Arial"/>
          <w:b/>
          <w:bCs/>
          <w:sz w:val="28"/>
          <w:szCs w:val="28"/>
        </w:rPr>
        <w:t xml:space="preserve">Section 1: </w:t>
      </w:r>
      <w:r w:rsidR="00543370" w:rsidRPr="002928D2">
        <w:rPr>
          <w:rFonts w:asciiTheme="minorHAnsi" w:hAnsiTheme="minorHAnsi" w:cs="Arial"/>
          <w:b/>
          <w:bCs/>
          <w:sz w:val="28"/>
          <w:szCs w:val="28"/>
        </w:rPr>
        <w:t>M</w:t>
      </w:r>
      <w:r w:rsidR="00C001F9" w:rsidRPr="002928D2">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928D2" w14:paraId="79F845B0" w14:textId="77777777" w:rsidTr="00C001F9">
        <w:tc>
          <w:tcPr>
            <w:tcW w:w="3085" w:type="dxa"/>
            <w:shd w:val="clear" w:color="auto" w:fill="D9D9D9"/>
          </w:tcPr>
          <w:p w14:paraId="2D27B604" w14:textId="77777777" w:rsidR="00CE056E" w:rsidRPr="002928D2" w:rsidRDefault="00CE056E" w:rsidP="00D140AB">
            <w:pPr>
              <w:spacing w:before="40"/>
              <w:rPr>
                <w:rFonts w:asciiTheme="minorHAnsi" w:hAnsiTheme="minorHAnsi" w:cs="Arial"/>
                <w:b/>
                <w:bCs/>
                <w:sz w:val="22"/>
                <w:szCs w:val="22"/>
              </w:rPr>
            </w:pPr>
            <w:r w:rsidRPr="002928D2">
              <w:rPr>
                <w:rFonts w:asciiTheme="minorHAnsi" w:hAnsiTheme="minorHAnsi" w:cs="Arial"/>
                <w:b/>
                <w:bCs/>
                <w:sz w:val="22"/>
                <w:szCs w:val="22"/>
              </w:rPr>
              <w:t>RFC ID</w:t>
            </w:r>
          </w:p>
        </w:tc>
        <w:tc>
          <w:tcPr>
            <w:tcW w:w="6662" w:type="dxa"/>
          </w:tcPr>
          <w:p w14:paraId="677E7917" w14:textId="34A04341" w:rsidR="00014393" w:rsidRPr="00530FF3" w:rsidRDefault="00014393" w:rsidP="00530FF3">
            <w:pPr>
              <w:pStyle w:val="HTMLPreformatted"/>
              <w:spacing w:before="40" w:line="225" w:lineRule="atLeast"/>
              <w:rPr>
                <w:rStyle w:val="normaltextrun"/>
                <w:rFonts w:ascii="Calibri" w:hAnsi="Calibri" w:cs="Calibri"/>
                <w:b/>
                <w:bCs/>
                <w:color w:val="000000"/>
                <w:sz w:val="22"/>
                <w:szCs w:val="22"/>
                <w:shd w:val="clear" w:color="auto" w:fill="FFFFFF"/>
                <w:lang w:val="en-GB"/>
              </w:rPr>
            </w:pPr>
            <w:r w:rsidRPr="00530FF3">
              <w:rPr>
                <w:rStyle w:val="normaltextrun"/>
                <w:rFonts w:ascii="Calibri" w:hAnsi="Calibri" w:cs="Calibri"/>
                <w:b/>
                <w:bCs/>
                <w:color w:val="000000"/>
                <w:sz w:val="22"/>
                <w:szCs w:val="22"/>
                <w:shd w:val="clear" w:color="auto" w:fill="FFFFFF"/>
                <w:lang w:val="en-GB"/>
              </w:rPr>
              <w:t>RFC_NCTS</w:t>
            </w:r>
            <w:r w:rsidR="00D9000D" w:rsidRPr="00530FF3">
              <w:rPr>
                <w:rStyle w:val="normaltextrun"/>
                <w:rFonts w:ascii="Calibri" w:hAnsi="Calibri" w:cs="Calibri"/>
                <w:b/>
                <w:bCs/>
                <w:color w:val="000000"/>
                <w:sz w:val="22"/>
                <w:szCs w:val="22"/>
                <w:shd w:val="clear" w:color="auto" w:fill="FFFFFF"/>
                <w:lang w:val="en-GB"/>
              </w:rPr>
              <w:t>-</w:t>
            </w:r>
            <w:r w:rsidRPr="00530FF3">
              <w:rPr>
                <w:rStyle w:val="normaltextrun"/>
                <w:rFonts w:ascii="Calibri" w:hAnsi="Calibri" w:cs="Calibri"/>
                <w:b/>
                <w:bCs/>
                <w:color w:val="000000"/>
                <w:sz w:val="22"/>
                <w:szCs w:val="22"/>
                <w:shd w:val="clear" w:color="auto" w:fill="FFFFFF"/>
                <w:lang w:val="en-GB"/>
              </w:rPr>
              <w:t>P6_</w:t>
            </w:r>
            <w:r w:rsidR="00D9000D" w:rsidRPr="00530FF3">
              <w:rPr>
                <w:rStyle w:val="normaltextrun"/>
                <w:rFonts w:ascii="Calibri" w:hAnsi="Calibri" w:cs="Calibri"/>
                <w:b/>
                <w:bCs/>
                <w:color w:val="000000"/>
                <w:sz w:val="22"/>
                <w:szCs w:val="22"/>
                <w:shd w:val="clear" w:color="auto" w:fill="FFFFFF"/>
                <w:lang w:val="en-GB"/>
              </w:rPr>
              <w:t>0</w:t>
            </w:r>
            <w:r w:rsidR="006E76B2" w:rsidRPr="00530FF3">
              <w:rPr>
                <w:rStyle w:val="normaltextrun"/>
                <w:rFonts w:ascii="Calibri" w:hAnsi="Calibri" w:cs="Calibri"/>
                <w:b/>
                <w:bCs/>
                <w:color w:val="000000"/>
                <w:sz w:val="22"/>
                <w:szCs w:val="22"/>
                <w:shd w:val="clear" w:color="auto" w:fill="FFFFFF"/>
                <w:lang w:val="en-GB"/>
              </w:rPr>
              <w:t>30</w:t>
            </w:r>
            <w:r w:rsidR="009D45D4" w:rsidRPr="00530FF3">
              <w:rPr>
                <w:rStyle w:val="normaltextrun"/>
                <w:rFonts w:ascii="Calibri" w:hAnsi="Calibri" w:cs="Calibri"/>
                <w:b/>
                <w:bCs/>
                <w:color w:val="000000"/>
                <w:sz w:val="22"/>
                <w:szCs w:val="22"/>
                <w:shd w:val="clear" w:color="auto" w:fill="FFFFFF"/>
                <w:lang w:val="en-GB"/>
              </w:rPr>
              <w:t>8</w:t>
            </w:r>
            <w:r w:rsidRPr="00530FF3">
              <w:rPr>
                <w:rStyle w:val="normaltextrun"/>
                <w:rFonts w:ascii="Calibri" w:hAnsi="Calibri" w:cs="Calibri"/>
                <w:b/>
                <w:bCs/>
                <w:color w:val="000000"/>
                <w:sz w:val="22"/>
                <w:szCs w:val="22"/>
                <w:shd w:val="clear" w:color="auto" w:fill="FFFFFF"/>
                <w:lang w:val="en-GB"/>
              </w:rPr>
              <w:t xml:space="preserve"> </w:t>
            </w:r>
            <w:r w:rsidRPr="00530FF3">
              <w:rPr>
                <w:rStyle w:val="normaltextrun"/>
                <w:rFonts w:ascii="Calibri" w:hAnsi="Calibri" w:cs="Calibri"/>
                <w:color w:val="000000"/>
                <w:sz w:val="22"/>
                <w:szCs w:val="22"/>
                <w:shd w:val="clear" w:color="auto" w:fill="FFFFFF"/>
                <w:lang w:val="en-GB"/>
              </w:rPr>
              <w:t>(JIRA: UCCNCTS</w:t>
            </w:r>
            <w:r w:rsidR="001B0657" w:rsidRPr="00530FF3">
              <w:rPr>
                <w:rStyle w:val="normaltextrun"/>
                <w:rFonts w:ascii="Calibri" w:hAnsi="Calibri" w:cs="Calibri"/>
                <w:color w:val="000000"/>
                <w:sz w:val="22"/>
                <w:szCs w:val="22"/>
                <w:shd w:val="clear" w:color="auto" w:fill="FFFFFF"/>
                <w:lang w:val="en-GB"/>
              </w:rPr>
              <w:t>P6</w:t>
            </w:r>
            <w:r w:rsidRPr="00530FF3">
              <w:rPr>
                <w:rStyle w:val="normaltextrun"/>
                <w:rFonts w:ascii="Calibri" w:hAnsi="Calibri" w:cs="Calibri"/>
                <w:color w:val="000000"/>
                <w:sz w:val="22"/>
                <w:szCs w:val="22"/>
                <w:shd w:val="clear" w:color="auto" w:fill="FFFFFF"/>
                <w:lang w:val="en-GB"/>
              </w:rPr>
              <w:t>-</w:t>
            </w:r>
            <w:r w:rsidR="00967451" w:rsidRPr="00530FF3">
              <w:rPr>
                <w:rStyle w:val="normaltextrun"/>
                <w:rFonts w:ascii="Calibri" w:hAnsi="Calibri" w:cs="Calibri"/>
                <w:color w:val="000000"/>
                <w:sz w:val="22"/>
                <w:szCs w:val="22"/>
                <w:shd w:val="clear" w:color="auto" w:fill="FFFFFF"/>
                <w:lang w:val="en-GB"/>
              </w:rPr>
              <w:t>3</w:t>
            </w:r>
            <w:r w:rsidR="00C60F6E" w:rsidRPr="00530FF3">
              <w:rPr>
                <w:rStyle w:val="normaltextrun"/>
                <w:rFonts w:ascii="Calibri" w:hAnsi="Calibri" w:cs="Calibri"/>
                <w:color w:val="000000"/>
                <w:sz w:val="22"/>
                <w:szCs w:val="22"/>
                <w:shd w:val="clear" w:color="auto" w:fill="FFFFFF"/>
                <w:lang w:val="en-GB"/>
              </w:rPr>
              <w:t>9</w:t>
            </w:r>
            <w:r w:rsidR="009D45D4" w:rsidRPr="00530FF3">
              <w:rPr>
                <w:rStyle w:val="normaltextrun"/>
                <w:rFonts w:ascii="Calibri" w:hAnsi="Calibri" w:cs="Calibri"/>
                <w:color w:val="000000"/>
                <w:sz w:val="22"/>
                <w:szCs w:val="22"/>
                <w:shd w:val="clear" w:color="auto" w:fill="FFFFFF"/>
                <w:lang w:val="en-GB"/>
              </w:rPr>
              <w:t>0</w:t>
            </w:r>
            <w:r w:rsidRPr="00530FF3">
              <w:rPr>
                <w:rStyle w:val="normaltextrun"/>
                <w:rFonts w:ascii="Calibri" w:hAnsi="Calibri" w:cs="Calibri"/>
                <w:color w:val="000000"/>
                <w:sz w:val="22"/>
                <w:szCs w:val="22"/>
                <w:shd w:val="clear" w:color="auto" w:fill="FFFFFF"/>
                <w:lang w:val="en-GB"/>
              </w:rPr>
              <w:t>)</w:t>
            </w:r>
          </w:p>
        </w:tc>
      </w:tr>
      <w:tr w:rsidR="00FE4EC9" w:rsidRPr="002928D2" w14:paraId="05141D7D" w14:textId="77777777" w:rsidTr="00C001F9">
        <w:tc>
          <w:tcPr>
            <w:tcW w:w="3085" w:type="dxa"/>
            <w:shd w:val="clear" w:color="auto" w:fill="D9D9D9"/>
          </w:tcPr>
          <w:p w14:paraId="44966514" w14:textId="77777777" w:rsidR="00FE4EC9" w:rsidRPr="002928D2" w:rsidRDefault="00CE056E" w:rsidP="00D140AB">
            <w:pPr>
              <w:spacing w:before="40"/>
              <w:rPr>
                <w:rFonts w:asciiTheme="minorHAnsi" w:hAnsiTheme="minorHAnsi" w:cs="Arial"/>
                <w:b/>
                <w:bCs/>
                <w:sz w:val="22"/>
                <w:szCs w:val="22"/>
              </w:rPr>
            </w:pPr>
            <w:r w:rsidRPr="002928D2">
              <w:rPr>
                <w:rFonts w:asciiTheme="minorHAnsi" w:hAnsiTheme="minorHAnsi" w:cs="Arial"/>
                <w:b/>
                <w:bCs/>
                <w:sz w:val="22"/>
                <w:szCs w:val="22"/>
              </w:rPr>
              <w:t xml:space="preserve">Related </w:t>
            </w:r>
            <w:r w:rsidR="002F6323" w:rsidRPr="002928D2">
              <w:rPr>
                <w:rFonts w:asciiTheme="minorHAnsi" w:hAnsiTheme="minorHAnsi" w:cs="Arial"/>
                <w:b/>
                <w:bCs/>
                <w:sz w:val="22"/>
                <w:szCs w:val="22"/>
              </w:rPr>
              <w:t>Incident</w:t>
            </w:r>
            <w:r w:rsidRPr="002928D2">
              <w:rPr>
                <w:rFonts w:asciiTheme="minorHAnsi" w:hAnsiTheme="minorHAnsi" w:cs="Arial"/>
                <w:b/>
                <w:bCs/>
                <w:sz w:val="22"/>
                <w:szCs w:val="22"/>
              </w:rPr>
              <w:t xml:space="preserve"> </w:t>
            </w:r>
            <w:r w:rsidR="00FE4EC9" w:rsidRPr="002928D2">
              <w:rPr>
                <w:rFonts w:asciiTheme="minorHAnsi" w:hAnsiTheme="minorHAnsi" w:cs="Arial"/>
                <w:b/>
                <w:bCs/>
                <w:sz w:val="22"/>
                <w:szCs w:val="22"/>
              </w:rPr>
              <w:t>ID</w:t>
            </w:r>
          </w:p>
        </w:tc>
        <w:tc>
          <w:tcPr>
            <w:tcW w:w="6662" w:type="dxa"/>
          </w:tcPr>
          <w:p w14:paraId="58B078B8" w14:textId="13A2CCE6" w:rsidR="00FE4EC9" w:rsidRPr="00530FF3" w:rsidRDefault="00967451" w:rsidP="00880F05">
            <w:pPr>
              <w:pStyle w:val="HTMLPreformatted"/>
              <w:spacing w:before="40" w:line="225" w:lineRule="atLeast"/>
              <w:rPr>
                <w:rStyle w:val="normaltextrun"/>
                <w:rFonts w:ascii="Calibri" w:hAnsi="Calibri" w:cs="Calibri"/>
                <w:b/>
                <w:bCs/>
                <w:color w:val="000000"/>
                <w:sz w:val="22"/>
                <w:szCs w:val="22"/>
                <w:shd w:val="clear" w:color="auto" w:fill="FFFFFF"/>
                <w:lang w:val="en-GB"/>
              </w:rPr>
            </w:pPr>
            <w:r w:rsidRPr="00530FF3">
              <w:rPr>
                <w:rStyle w:val="normaltextrun"/>
                <w:rFonts w:ascii="Calibri" w:hAnsi="Calibri" w:cs="Calibri"/>
                <w:b/>
                <w:bCs/>
                <w:color w:val="000000"/>
                <w:sz w:val="22"/>
                <w:szCs w:val="22"/>
                <w:shd w:val="clear" w:color="auto" w:fill="FFFFFF"/>
                <w:lang w:val="en-GB"/>
              </w:rPr>
              <w:t>IM800911</w:t>
            </w:r>
          </w:p>
        </w:tc>
      </w:tr>
      <w:tr w:rsidR="00EE7CA2" w:rsidRPr="00530FF3" w14:paraId="6722BE22" w14:textId="77777777" w:rsidTr="00F46CD0">
        <w:trPr>
          <w:trHeight w:val="350"/>
        </w:trPr>
        <w:tc>
          <w:tcPr>
            <w:tcW w:w="3085" w:type="dxa"/>
            <w:shd w:val="clear" w:color="auto" w:fill="D9D9D9"/>
          </w:tcPr>
          <w:p w14:paraId="6FBBF470" w14:textId="77777777" w:rsidR="00EE7CA2" w:rsidRPr="002928D2" w:rsidRDefault="00EE7CA2" w:rsidP="00D140AB">
            <w:pPr>
              <w:spacing w:before="40"/>
              <w:rPr>
                <w:rFonts w:asciiTheme="minorHAnsi" w:hAnsiTheme="minorHAnsi" w:cs="Arial"/>
                <w:b/>
                <w:bCs/>
                <w:sz w:val="22"/>
                <w:szCs w:val="22"/>
              </w:rPr>
            </w:pPr>
            <w:r w:rsidRPr="002928D2">
              <w:rPr>
                <w:rFonts w:asciiTheme="minorHAnsi" w:hAnsiTheme="minorHAnsi" w:cs="Arial"/>
                <w:b/>
                <w:bCs/>
                <w:sz w:val="22"/>
                <w:szCs w:val="22"/>
              </w:rPr>
              <w:t>RFC Initiator / Organization</w:t>
            </w:r>
          </w:p>
        </w:tc>
        <w:tc>
          <w:tcPr>
            <w:tcW w:w="6662" w:type="dxa"/>
          </w:tcPr>
          <w:p w14:paraId="189D5717" w14:textId="7F20A7D5" w:rsidR="00EE7CA2" w:rsidRPr="00530FF3" w:rsidRDefault="00B40996" w:rsidP="00967451">
            <w:pPr>
              <w:pStyle w:val="HTMLPreformatted"/>
              <w:spacing w:before="40" w:line="225" w:lineRule="atLeast"/>
              <w:rPr>
                <w:rStyle w:val="normaltextrun"/>
                <w:rFonts w:ascii="Calibri" w:hAnsi="Calibri" w:cs="Calibri"/>
                <w:b/>
                <w:bCs/>
                <w:color w:val="000000"/>
                <w:sz w:val="22"/>
                <w:szCs w:val="22"/>
                <w:shd w:val="clear" w:color="auto" w:fill="FFFFFF"/>
                <w:lang w:val="en-GB"/>
              </w:rPr>
            </w:pPr>
            <w:r w:rsidRPr="00530FF3">
              <w:rPr>
                <w:rStyle w:val="normaltextrun"/>
                <w:rFonts w:ascii="Calibri" w:hAnsi="Calibri" w:cs="Calibri"/>
                <w:b/>
                <w:bCs/>
                <w:color w:val="000000"/>
                <w:sz w:val="22"/>
                <w:szCs w:val="22"/>
                <w:shd w:val="clear" w:color="auto" w:fill="FFFFFF"/>
                <w:lang w:val="en-GB"/>
              </w:rPr>
              <w:t>DG TAXUD</w:t>
            </w:r>
            <w:r w:rsidR="00D9000D" w:rsidRPr="00530FF3">
              <w:rPr>
                <w:rStyle w:val="normaltextrun"/>
                <w:rFonts w:ascii="Calibri" w:hAnsi="Calibri" w:cs="Calibri"/>
                <w:b/>
                <w:bCs/>
                <w:color w:val="000000"/>
                <w:sz w:val="22"/>
                <w:szCs w:val="22"/>
                <w:shd w:val="clear" w:color="auto" w:fill="FFFFFF"/>
                <w:lang w:val="en-GB"/>
              </w:rPr>
              <w:t xml:space="preserve"> IT</w:t>
            </w:r>
            <w:r w:rsidR="00967451" w:rsidRPr="00530FF3">
              <w:rPr>
                <w:rStyle w:val="normaltextrun"/>
                <w:rFonts w:ascii="Calibri" w:hAnsi="Calibri" w:cs="Calibri"/>
                <w:b/>
                <w:bCs/>
                <w:color w:val="000000"/>
                <w:sz w:val="22"/>
                <w:szCs w:val="22"/>
                <w:shd w:val="clear" w:color="auto" w:fill="FFFFFF"/>
                <w:lang w:val="en-GB"/>
              </w:rPr>
              <w:t xml:space="preserve"> / NA-DE</w:t>
            </w:r>
          </w:p>
        </w:tc>
      </w:tr>
      <w:tr w:rsidR="00CE056E" w:rsidRPr="002928D2" w14:paraId="75552075" w14:textId="77777777" w:rsidTr="00C001F9">
        <w:tc>
          <w:tcPr>
            <w:tcW w:w="3085" w:type="dxa"/>
            <w:shd w:val="clear" w:color="auto" w:fill="D9D9D9"/>
          </w:tcPr>
          <w:p w14:paraId="3AE501B5" w14:textId="77777777" w:rsidR="00CE056E" w:rsidRPr="002928D2" w:rsidRDefault="00CE056E" w:rsidP="00D140AB">
            <w:pPr>
              <w:spacing w:before="40"/>
              <w:rPr>
                <w:rFonts w:asciiTheme="minorHAnsi" w:hAnsiTheme="minorHAnsi" w:cs="Arial"/>
                <w:b/>
                <w:bCs/>
                <w:sz w:val="22"/>
                <w:szCs w:val="22"/>
              </w:rPr>
            </w:pPr>
            <w:r w:rsidRPr="002928D2">
              <w:rPr>
                <w:rFonts w:asciiTheme="minorHAnsi" w:hAnsiTheme="minorHAnsi" w:cs="Arial"/>
                <w:b/>
                <w:bCs/>
                <w:sz w:val="22"/>
                <w:szCs w:val="22"/>
              </w:rPr>
              <w:t>CI</w:t>
            </w:r>
          </w:p>
        </w:tc>
        <w:tc>
          <w:tcPr>
            <w:tcW w:w="6662" w:type="dxa"/>
          </w:tcPr>
          <w:p w14:paraId="7E7F510B" w14:textId="537F7858" w:rsidR="00F46CD0" w:rsidRPr="002928D2" w:rsidRDefault="00F46CD0" w:rsidP="00E719B2">
            <w:pPr>
              <w:rPr>
                <w:rStyle w:val="normaltextrun"/>
                <w:rFonts w:ascii="Calibri" w:hAnsi="Calibri" w:cs="Calibri"/>
                <w:color w:val="000000"/>
                <w:shd w:val="clear" w:color="auto" w:fill="FFFFFF"/>
              </w:rPr>
            </w:pPr>
            <w:r w:rsidRPr="002928D2">
              <w:rPr>
                <w:rStyle w:val="normaltextrun"/>
                <w:rFonts w:ascii="Calibri" w:hAnsi="Calibri" w:cs="Calibri"/>
                <w:b/>
                <w:bCs/>
                <w:color w:val="000000"/>
                <w:sz w:val="22"/>
                <w:szCs w:val="22"/>
                <w:shd w:val="clear" w:color="auto" w:fill="FFFFFF"/>
              </w:rPr>
              <w:t>NCTS-P6 (DDNTA-6.</w:t>
            </w:r>
            <w:r w:rsidR="00967451" w:rsidRPr="002928D2">
              <w:rPr>
                <w:rStyle w:val="normaltextrun"/>
                <w:rFonts w:ascii="Calibri" w:hAnsi="Calibri" w:cs="Calibri"/>
                <w:b/>
                <w:bCs/>
                <w:color w:val="000000"/>
                <w:sz w:val="22"/>
                <w:szCs w:val="22"/>
                <w:shd w:val="clear" w:color="auto" w:fill="FFFFFF"/>
              </w:rPr>
              <w:t>4</w:t>
            </w:r>
            <w:r w:rsidRPr="002928D2">
              <w:rPr>
                <w:rStyle w:val="normaltextrun"/>
                <w:rFonts w:ascii="Calibri" w:hAnsi="Calibri" w:cs="Calibri"/>
                <w:b/>
                <w:bCs/>
                <w:color w:val="000000"/>
                <w:sz w:val="22"/>
                <w:szCs w:val="22"/>
                <w:shd w:val="clear" w:color="auto" w:fill="FFFFFF"/>
              </w:rPr>
              <w:t>.0-v</w:t>
            </w:r>
            <w:r w:rsidR="00967451" w:rsidRPr="002928D2">
              <w:rPr>
                <w:rStyle w:val="normaltextrun"/>
                <w:rFonts w:ascii="Calibri" w:hAnsi="Calibri" w:cs="Calibri"/>
                <w:b/>
                <w:bCs/>
                <w:color w:val="000000"/>
                <w:sz w:val="22"/>
                <w:szCs w:val="22"/>
                <w:shd w:val="clear" w:color="auto" w:fill="FFFFFF"/>
              </w:rPr>
              <w:t>2</w:t>
            </w:r>
            <w:r w:rsidRPr="002928D2">
              <w:rPr>
                <w:rStyle w:val="normaltextrun"/>
                <w:rFonts w:ascii="Calibri" w:hAnsi="Calibri" w:cs="Calibri"/>
                <w:b/>
                <w:bCs/>
                <w:color w:val="000000"/>
                <w:sz w:val="22"/>
                <w:szCs w:val="22"/>
                <w:shd w:val="clear" w:color="auto" w:fill="FFFFFF"/>
              </w:rPr>
              <w:t>.0</w:t>
            </w:r>
            <w:r w:rsidR="003A5BC7" w:rsidRPr="002928D2">
              <w:rPr>
                <w:rStyle w:val="normaltextrun"/>
                <w:rFonts w:ascii="Calibri" w:hAnsi="Calibri" w:cs="Calibri"/>
                <w:b/>
                <w:bCs/>
                <w:color w:val="000000"/>
                <w:sz w:val="22"/>
                <w:szCs w:val="22"/>
                <w:shd w:val="clear" w:color="auto" w:fill="FFFFFF"/>
              </w:rPr>
              <w:t>0</w:t>
            </w:r>
            <w:r w:rsidR="00FF16EC" w:rsidRPr="002928D2">
              <w:rPr>
                <w:rStyle w:val="normaltextrun"/>
                <w:rFonts w:ascii="Calibri" w:hAnsi="Calibri" w:cs="Calibri"/>
                <w:b/>
                <w:bCs/>
                <w:color w:val="000000"/>
                <w:sz w:val="22"/>
                <w:szCs w:val="22"/>
                <w:shd w:val="clear" w:color="auto" w:fill="FFFFFF"/>
              </w:rPr>
              <w:t xml:space="preserve"> -</w:t>
            </w:r>
            <w:r w:rsidRPr="002928D2">
              <w:rPr>
                <w:rStyle w:val="normaltextrun"/>
                <w:rFonts w:ascii="Calibri" w:hAnsi="Calibri" w:cs="Calibri"/>
                <w:b/>
                <w:bCs/>
                <w:color w:val="000000"/>
                <w:sz w:val="22"/>
                <w:szCs w:val="22"/>
                <w:shd w:val="clear" w:color="auto" w:fill="FFFFFF"/>
              </w:rPr>
              <w:t xml:space="preserve"> CSE-v60.4.</w:t>
            </w:r>
            <w:r w:rsidR="00967451" w:rsidRPr="002928D2">
              <w:rPr>
                <w:rStyle w:val="normaltextrun"/>
                <w:rFonts w:ascii="Calibri" w:hAnsi="Calibri" w:cs="Calibri"/>
                <w:b/>
                <w:bCs/>
                <w:color w:val="000000"/>
                <w:sz w:val="22"/>
                <w:szCs w:val="22"/>
                <w:shd w:val="clear" w:color="auto" w:fill="FFFFFF"/>
              </w:rPr>
              <w:t>9</w:t>
            </w:r>
            <w:r w:rsidRPr="002928D2">
              <w:rPr>
                <w:rStyle w:val="normaltextrun"/>
                <w:rFonts w:ascii="Calibri" w:hAnsi="Calibri" w:cs="Calibri"/>
                <w:b/>
                <w:bCs/>
                <w:color w:val="000000"/>
                <w:sz w:val="22"/>
                <w:szCs w:val="22"/>
                <w:shd w:val="clear" w:color="auto" w:fill="FFFFFF"/>
              </w:rPr>
              <w:t>)</w:t>
            </w:r>
          </w:p>
        </w:tc>
      </w:tr>
      <w:tr w:rsidR="00FE4EC9" w:rsidRPr="002928D2" w14:paraId="16A5C75C" w14:textId="77777777" w:rsidTr="00C001F9">
        <w:tc>
          <w:tcPr>
            <w:tcW w:w="3085" w:type="dxa"/>
            <w:shd w:val="clear" w:color="auto" w:fill="D9D9D9"/>
          </w:tcPr>
          <w:p w14:paraId="5DCB264F" w14:textId="77777777" w:rsidR="00FE4EC9" w:rsidRPr="002928D2" w:rsidRDefault="00FE4EC9" w:rsidP="00D140AB">
            <w:pPr>
              <w:spacing w:before="40"/>
              <w:rPr>
                <w:rFonts w:asciiTheme="minorHAnsi" w:hAnsiTheme="minorHAnsi" w:cs="Arial"/>
                <w:b/>
                <w:bCs/>
                <w:sz w:val="22"/>
                <w:szCs w:val="22"/>
              </w:rPr>
            </w:pPr>
            <w:r w:rsidRPr="002928D2">
              <w:rPr>
                <w:rFonts w:asciiTheme="minorHAnsi" w:hAnsiTheme="minorHAnsi" w:cs="Arial"/>
                <w:b/>
                <w:bCs/>
                <w:sz w:val="22"/>
                <w:szCs w:val="22"/>
              </w:rPr>
              <w:t>Type</w:t>
            </w:r>
            <w:r w:rsidR="002F6323" w:rsidRPr="002928D2">
              <w:rPr>
                <w:rFonts w:asciiTheme="minorHAnsi" w:hAnsiTheme="minorHAnsi" w:cs="Arial"/>
                <w:b/>
                <w:bCs/>
                <w:sz w:val="22"/>
                <w:szCs w:val="22"/>
              </w:rPr>
              <w:t xml:space="preserve"> of Change</w:t>
            </w:r>
          </w:p>
        </w:tc>
        <w:tc>
          <w:tcPr>
            <w:tcW w:w="6662" w:type="dxa"/>
          </w:tcPr>
          <w:p w14:paraId="55897DA3" w14:textId="56A4D90A" w:rsidR="00FE4EC9" w:rsidRPr="002928D2" w:rsidRDefault="00D52E2C" w:rsidP="009B4627">
            <w:pPr>
              <w:spacing w:before="40"/>
              <w:rPr>
                <w:rFonts w:asciiTheme="minorHAnsi" w:hAnsiTheme="minorHAnsi" w:cs="Arial"/>
                <w:b/>
                <w:bCs/>
                <w:sz w:val="22"/>
                <w:szCs w:val="22"/>
              </w:rPr>
            </w:pPr>
            <w:r w:rsidRPr="002928D2">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bookmarkEnd w:id="0"/>
            <w:r w:rsidR="00B054B1" w:rsidRPr="002928D2">
              <w:rPr>
                <w:rFonts w:asciiTheme="minorHAnsi" w:hAnsiTheme="minorHAnsi" w:cs="Arial"/>
                <w:b/>
                <w:sz w:val="22"/>
                <w:szCs w:val="22"/>
              </w:rPr>
              <w:t xml:space="preserve"> </w:t>
            </w:r>
            <w:r w:rsidR="002337D9" w:rsidRPr="002928D2">
              <w:rPr>
                <w:rFonts w:asciiTheme="minorHAnsi" w:hAnsiTheme="minorHAnsi" w:cs="Arial"/>
                <w:b/>
                <w:sz w:val="22"/>
                <w:szCs w:val="22"/>
              </w:rPr>
              <w:t xml:space="preserve">Standard     </w:t>
            </w:r>
            <w:r w:rsidR="00B054B1" w:rsidRPr="002928D2">
              <w:rPr>
                <w:rFonts w:asciiTheme="minorHAnsi" w:hAnsiTheme="minorHAnsi" w:cs="Arial"/>
                <w:b/>
                <w:sz w:val="22"/>
                <w:szCs w:val="22"/>
              </w:rPr>
              <w:t xml:space="preserve"> </w:t>
            </w:r>
            <w:r w:rsidRPr="002928D2">
              <w:rPr>
                <w:rFonts w:asciiTheme="minorHAnsi" w:hAnsiTheme="minorHAnsi" w:cs="Arial"/>
                <w:b/>
                <w:sz w:val="22"/>
                <w:szCs w:val="22"/>
              </w:rPr>
              <w:fldChar w:fldCharType="begin">
                <w:ffData>
                  <w:name w:val="Critical"/>
                  <w:enabled/>
                  <w:calcOnExit w:val="0"/>
                  <w:checkBox>
                    <w:sizeAuto/>
                    <w:default w:val="0"/>
                  </w:checkBox>
                </w:ffData>
              </w:fldChar>
            </w:r>
            <w:bookmarkStart w:id="1" w:name="Critical"/>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bookmarkEnd w:id="1"/>
            <w:r w:rsidR="00B054B1" w:rsidRPr="002928D2">
              <w:rPr>
                <w:rFonts w:asciiTheme="minorHAnsi" w:hAnsiTheme="minorHAnsi" w:cs="Arial"/>
                <w:b/>
                <w:sz w:val="22"/>
                <w:szCs w:val="22"/>
              </w:rPr>
              <w:t xml:space="preserve"> </w:t>
            </w:r>
            <w:r w:rsidR="002337D9" w:rsidRPr="002928D2">
              <w:rPr>
                <w:rFonts w:asciiTheme="minorHAnsi" w:hAnsiTheme="minorHAnsi" w:cs="Arial"/>
                <w:b/>
                <w:sz w:val="22"/>
                <w:szCs w:val="22"/>
              </w:rPr>
              <w:t>Emergency</w:t>
            </w:r>
          </w:p>
        </w:tc>
      </w:tr>
      <w:tr w:rsidR="003643E4" w:rsidRPr="002928D2" w14:paraId="2873D76C" w14:textId="77777777" w:rsidTr="004B7268">
        <w:trPr>
          <w:trHeight w:val="1409"/>
        </w:trPr>
        <w:tc>
          <w:tcPr>
            <w:tcW w:w="3085" w:type="dxa"/>
            <w:shd w:val="clear" w:color="auto" w:fill="D9D9D9"/>
          </w:tcPr>
          <w:p w14:paraId="70DDD289" w14:textId="77777777" w:rsidR="003643E4" w:rsidRPr="002928D2" w:rsidRDefault="003643E4" w:rsidP="003643E4">
            <w:pPr>
              <w:spacing w:before="40"/>
              <w:rPr>
                <w:rFonts w:asciiTheme="minorHAnsi" w:hAnsiTheme="minorHAnsi" w:cs="Arial"/>
                <w:b/>
                <w:bCs/>
                <w:sz w:val="22"/>
                <w:szCs w:val="22"/>
              </w:rPr>
            </w:pPr>
            <w:r w:rsidRPr="002928D2">
              <w:rPr>
                <w:rFonts w:asciiTheme="minorHAnsi" w:hAnsiTheme="minorHAnsi" w:cs="Arial"/>
                <w:b/>
                <w:bCs/>
                <w:sz w:val="22"/>
                <w:szCs w:val="22"/>
              </w:rPr>
              <w:t>Nature of Change</w:t>
            </w:r>
          </w:p>
        </w:tc>
        <w:tc>
          <w:tcPr>
            <w:tcW w:w="6662" w:type="dxa"/>
          </w:tcPr>
          <w:p w14:paraId="08E2C1DE" w14:textId="4F477D30" w:rsidR="003643E4" w:rsidRPr="002928D2" w:rsidRDefault="000F5E43" w:rsidP="003643E4">
            <w:pPr>
              <w:spacing w:before="40"/>
              <w:rPr>
                <w:rFonts w:asciiTheme="minorHAnsi" w:hAnsiTheme="minorHAnsi" w:cs="Arial"/>
                <w:b/>
                <w:bCs/>
                <w:sz w:val="22"/>
                <w:szCs w:val="22"/>
              </w:rPr>
            </w:pPr>
            <w:r w:rsidRPr="002928D2">
              <w:rPr>
                <w:rFonts w:asciiTheme="minorHAnsi" w:hAnsiTheme="minorHAnsi" w:cstheme="minorHAnsi"/>
                <w:noProof/>
                <w:lang w:eastAsia="x-none"/>
              </w:rPr>
              <w:drawing>
                <wp:inline distT="0" distB="0" distL="0" distR="0" wp14:anchorId="68931631" wp14:editId="5BCC170E">
                  <wp:extent cx="1066800" cy="3048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304800"/>
                          </a:xfrm>
                          <a:prstGeom prst="rect">
                            <a:avLst/>
                          </a:prstGeom>
                          <a:noFill/>
                          <a:ln>
                            <a:noFill/>
                          </a:ln>
                        </pic:spPr>
                      </pic:pic>
                    </a:graphicData>
                  </a:graphic>
                </wp:inline>
              </w:drawing>
            </w:r>
            <w:r w:rsidRPr="002928D2">
              <w:rPr>
                <w:rFonts w:asciiTheme="minorHAnsi" w:hAnsiTheme="minorHAnsi" w:cstheme="minorHAnsi"/>
                <w:noProof/>
                <w:lang w:eastAsia="x-none"/>
              </w:rPr>
              <w:drawing>
                <wp:inline distT="0" distB="0" distL="0" distR="0" wp14:anchorId="394AE968" wp14:editId="111E3798">
                  <wp:extent cx="2514600" cy="30480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304800"/>
                          </a:xfrm>
                          <a:prstGeom prst="rect">
                            <a:avLst/>
                          </a:prstGeom>
                          <a:noFill/>
                          <a:ln>
                            <a:noFill/>
                          </a:ln>
                        </pic:spPr>
                      </pic:pic>
                    </a:graphicData>
                  </a:graphic>
                </wp:inline>
              </w:drawing>
            </w:r>
          </w:p>
          <w:p w14:paraId="7E340AEE" w14:textId="77777777" w:rsidR="003643E4" w:rsidRPr="00530FF3" w:rsidRDefault="003643E4" w:rsidP="003643E4">
            <w:pPr>
              <w:spacing w:before="120"/>
              <w:rPr>
                <w:rFonts w:asciiTheme="minorHAnsi" w:hAnsiTheme="minorHAnsi" w:cs="Arial"/>
                <w:sz w:val="22"/>
                <w:szCs w:val="22"/>
              </w:rPr>
            </w:pPr>
            <w:r w:rsidRPr="002928D2">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rsidRPr="002928D2" w14:paraId="2DC98205" w14:textId="77777777" w:rsidTr="004B7268">
              <w:trPr>
                <w:trHeight w:val="387"/>
              </w:trPr>
              <w:tc>
                <w:tcPr>
                  <w:tcW w:w="6573" w:type="dxa"/>
                </w:tcPr>
                <w:p w14:paraId="2D944FE3" w14:textId="79C655BB" w:rsidR="003643E4" w:rsidRPr="002928D2" w:rsidRDefault="003643E4" w:rsidP="00E719B2">
                  <w:pPr>
                    <w:spacing w:before="120"/>
                    <w:rPr>
                      <w:rFonts w:asciiTheme="minorHAnsi" w:hAnsiTheme="minorHAnsi" w:cs="Arial"/>
                      <w:b/>
                      <w:sz w:val="22"/>
                      <w:szCs w:val="22"/>
                    </w:rPr>
                  </w:pPr>
                </w:p>
              </w:tc>
            </w:tr>
          </w:tbl>
          <w:p w14:paraId="268DC964" w14:textId="77777777" w:rsidR="003643E4" w:rsidRPr="002928D2" w:rsidRDefault="003643E4" w:rsidP="003643E4">
            <w:pPr>
              <w:tabs>
                <w:tab w:val="left" w:pos="1050"/>
              </w:tabs>
              <w:rPr>
                <w:rFonts w:asciiTheme="minorHAnsi" w:hAnsiTheme="minorHAnsi" w:cs="Arial"/>
                <w:sz w:val="22"/>
                <w:szCs w:val="22"/>
              </w:rPr>
            </w:pPr>
          </w:p>
        </w:tc>
      </w:tr>
      <w:tr w:rsidR="002F6323" w:rsidRPr="002928D2" w14:paraId="7035EEA1" w14:textId="77777777" w:rsidTr="00C001F9">
        <w:tc>
          <w:tcPr>
            <w:tcW w:w="3085" w:type="dxa"/>
            <w:shd w:val="clear" w:color="auto" w:fill="D9D9D9"/>
          </w:tcPr>
          <w:p w14:paraId="7F1C18C1" w14:textId="77777777" w:rsidR="002F6323" w:rsidRPr="002928D2" w:rsidRDefault="002F6323" w:rsidP="00D140AB">
            <w:pPr>
              <w:spacing w:before="40"/>
              <w:rPr>
                <w:rFonts w:asciiTheme="minorHAnsi" w:hAnsiTheme="minorHAnsi" w:cs="Arial"/>
                <w:b/>
                <w:bCs/>
                <w:sz w:val="22"/>
                <w:szCs w:val="22"/>
              </w:rPr>
            </w:pPr>
            <w:r w:rsidRPr="002928D2">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rsidRPr="002928D2" w14:paraId="4A1291F7" w14:textId="77777777" w:rsidTr="00A928F0">
              <w:tc>
                <w:tcPr>
                  <w:tcW w:w="3323" w:type="dxa"/>
                </w:tcPr>
                <w:p w14:paraId="73EEB219" w14:textId="533938EE" w:rsidR="002337D9" w:rsidRPr="002928D2" w:rsidRDefault="002337D9" w:rsidP="00A928F0">
                  <w:pPr>
                    <w:spacing w:before="40"/>
                    <w:rPr>
                      <w:rFonts w:asciiTheme="minorHAnsi" w:hAnsiTheme="minorHAnsi" w:cs="Arial"/>
                      <w:b/>
                      <w:sz w:val="22"/>
                      <w:szCs w:val="22"/>
                    </w:rPr>
                  </w:pPr>
                  <w:r w:rsidRPr="002928D2">
                    <w:rPr>
                      <w:rFonts w:asciiTheme="minorHAnsi" w:hAnsiTheme="minorHAnsi" w:cs="Arial"/>
                      <w:b/>
                      <w:sz w:val="22"/>
                      <w:szCs w:val="22"/>
                    </w:rPr>
                    <w:fldChar w:fldCharType="begin">
                      <w:ffData>
                        <w:name w:val="Low"/>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006C04E6" w:rsidRPr="002928D2">
                    <w:rPr>
                      <w:rFonts w:asciiTheme="minorHAnsi" w:hAnsiTheme="minorHAnsi" w:cs="Arial"/>
                      <w:b/>
                      <w:sz w:val="22"/>
                      <w:szCs w:val="22"/>
                    </w:rPr>
                    <w:t xml:space="preserve"> </w:t>
                  </w:r>
                  <w:r w:rsidRPr="002928D2">
                    <w:rPr>
                      <w:rFonts w:asciiTheme="minorHAnsi" w:hAnsiTheme="minorHAnsi" w:cs="Arial"/>
                      <w:b/>
                      <w:sz w:val="22"/>
                      <w:szCs w:val="22"/>
                    </w:rPr>
                    <w:t>Legal &amp; Policy Change</w:t>
                  </w:r>
                </w:p>
                <w:p w14:paraId="27337161" w14:textId="77777777" w:rsidR="002337D9" w:rsidRPr="002928D2" w:rsidRDefault="002337D9" w:rsidP="00A928F0">
                  <w:pPr>
                    <w:spacing w:before="40"/>
                    <w:rPr>
                      <w:rFonts w:asciiTheme="minorHAnsi" w:hAnsiTheme="minorHAnsi" w:cs="Arial"/>
                      <w:b/>
                      <w:sz w:val="22"/>
                      <w:szCs w:val="22"/>
                    </w:rPr>
                  </w:pPr>
                  <w:r w:rsidRPr="002928D2">
                    <w:rPr>
                      <w:rFonts w:asciiTheme="minorHAnsi" w:hAnsiTheme="minorHAnsi" w:cs="Arial"/>
                      <w:b/>
                      <w:sz w:val="22"/>
                      <w:szCs w:val="22"/>
                    </w:rPr>
                    <w:fldChar w:fldCharType="begin">
                      <w:ffData>
                        <w:name w:val="Critical"/>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Organisational Changes</w:t>
                  </w:r>
                </w:p>
              </w:tc>
              <w:tc>
                <w:tcPr>
                  <w:tcW w:w="3216" w:type="dxa"/>
                </w:tcPr>
                <w:p w14:paraId="7B91594C" w14:textId="01724D6B" w:rsidR="002337D9" w:rsidRPr="002928D2" w:rsidRDefault="009D45D4" w:rsidP="00A928F0">
                  <w:pPr>
                    <w:spacing w:before="40"/>
                    <w:rPr>
                      <w:rFonts w:asciiTheme="minorHAnsi" w:hAnsiTheme="minorHAnsi" w:cs="Arial"/>
                      <w:b/>
                      <w:sz w:val="22"/>
                      <w:szCs w:val="22"/>
                    </w:rPr>
                  </w:pPr>
                  <w:r w:rsidRPr="002928D2">
                    <w:rPr>
                      <w:rFonts w:asciiTheme="minorHAnsi" w:hAnsiTheme="minorHAnsi" w:cs="Arial"/>
                      <w:b/>
                      <w:sz w:val="22"/>
                      <w:szCs w:val="22"/>
                    </w:rPr>
                    <w:fldChar w:fldCharType="begin">
                      <w:ffData>
                        <w:name w:val=""/>
                        <w:enabled/>
                        <w:calcOnExit w:val="0"/>
                        <w:checkBox>
                          <w:sizeAuto/>
                          <w:default w:val="1"/>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006C04E6" w:rsidRPr="002928D2">
                    <w:rPr>
                      <w:rFonts w:asciiTheme="minorHAnsi" w:hAnsiTheme="minorHAnsi" w:cs="Arial"/>
                      <w:b/>
                      <w:sz w:val="22"/>
                      <w:szCs w:val="22"/>
                    </w:rPr>
                    <w:t xml:space="preserve"> </w:t>
                  </w:r>
                  <w:r w:rsidR="002337D9" w:rsidRPr="002928D2">
                    <w:rPr>
                      <w:rFonts w:asciiTheme="minorHAnsi" w:hAnsiTheme="minorHAnsi" w:cs="Arial"/>
                      <w:b/>
                    </w:rPr>
                    <w:t>B</w:t>
                  </w:r>
                  <w:r w:rsidR="002337D9" w:rsidRPr="002928D2">
                    <w:rPr>
                      <w:rFonts w:asciiTheme="minorHAnsi" w:hAnsiTheme="minorHAnsi" w:cs="Arial"/>
                      <w:b/>
                      <w:sz w:val="22"/>
                      <w:szCs w:val="22"/>
                    </w:rPr>
                    <w:t>usiness Change</w:t>
                  </w:r>
                </w:p>
                <w:p w14:paraId="121BA841" w14:textId="7E44AE3A" w:rsidR="002337D9" w:rsidRPr="002928D2" w:rsidRDefault="00967451" w:rsidP="00A928F0">
                  <w:pPr>
                    <w:spacing w:before="40"/>
                    <w:rPr>
                      <w:rFonts w:asciiTheme="minorHAnsi" w:hAnsiTheme="minorHAnsi" w:cs="Arial"/>
                      <w:b/>
                      <w:sz w:val="22"/>
                      <w:szCs w:val="22"/>
                    </w:rPr>
                  </w:pPr>
                  <w:r w:rsidRPr="002928D2">
                    <w:rPr>
                      <w:rFonts w:asciiTheme="minorHAnsi" w:hAnsiTheme="minorHAnsi" w:cs="Arial"/>
                      <w:b/>
                      <w:sz w:val="22"/>
                      <w:szCs w:val="22"/>
                    </w:rPr>
                    <w:fldChar w:fldCharType="begin">
                      <w:ffData>
                        <w:name w:val=""/>
                        <w:enabled/>
                        <w:calcOnExit w:val="0"/>
                        <w:checkBox>
                          <w:sizeAuto/>
                          <w:default w:val="1"/>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006C04E6" w:rsidRPr="002928D2">
                    <w:rPr>
                      <w:rFonts w:asciiTheme="minorHAnsi" w:hAnsiTheme="minorHAnsi" w:cs="Arial"/>
                      <w:b/>
                      <w:sz w:val="22"/>
                      <w:szCs w:val="22"/>
                    </w:rPr>
                    <w:t xml:space="preserve"> </w:t>
                  </w:r>
                  <w:r w:rsidR="002337D9" w:rsidRPr="002928D2">
                    <w:rPr>
                      <w:rFonts w:asciiTheme="minorHAnsi" w:hAnsiTheme="minorHAnsi" w:cs="Arial"/>
                      <w:b/>
                      <w:sz w:val="22"/>
                      <w:szCs w:val="22"/>
                    </w:rPr>
                    <w:t>IT Change</w:t>
                  </w:r>
                </w:p>
              </w:tc>
            </w:tr>
          </w:tbl>
          <w:p w14:paraId="45768E17" w14:textId="77777777" w:rsidR="002F6323" w:rsidRPr="002928D2" w:rsidRDefault="002F6323" w:rsidP="00A928F0">
            <w:pPr>
              <w:spacing w:before="40"/>
              <w:rPr>
                <w:rFonts w:asciiTheme="minorHAnsi" w:hAnsiTheme="minorHAnsi" w:cs="Arial"/>
                <w:b/>
                <w:sz w:val="22"/>
                <w:szCs w:val="22"/>
              </w:rPr>
            </w:pPr>
          </w:p>
        </w:tc>
      </w:tr>
      <w:tr w:rsidR="003643E4" w:rsidRPr="002928D2" w14:paraId="0AA3B83D" w14:textId="77777777" w:rsidTr="00C001F9">
        <w:tc>
          <w:tcPr>
            <w:tcW w:w="3085" w:type="dxa"/>
            <w:shd w:val="clear" w:color="auto" w:fill="D9D9D9"/>
          </w:tcPr>
          <w:p w14:paraId="6010945E" w14:textId="77777777" w:rsidR="003643E4" w:rsidRPr="002928D2" w:rsidRDefault="003643E4" w:rsidP="00D140AB">
            <w:pPr>
              <w:spacing w:before="40"/>
              <w:rPr>
                <w:rFonts w:asciiTheme="minorHAnsi" w:hAnsiTheme="minorHAnsi" w:cs="Arial"/>
                <w:b/>
                <w:bCs/>
                <w:sz w:val="22"/>
                <w:szCs w:val="22"/>
              </w:rPr>
            </w:pPr>
            <w:r w:rsidRPr="002928D2">
              <w:rPr>
                <w:rFonts w:asciiTheme="minorHAnsi" w:hAnsiTheme="minorHAnsi" w:cs="Arial"/>
                <w:b/>
                <w:bCs/>
                <w:sz w:val="22"/>
                <w:szCs w:val="22"/>
              </w:rPr>
              <w:t xml:space="preserve">Review by </w:t>
            </w:r>
            <w:r w:rsidR="000D78E2" w:rsidRPr="002928D2">
              <w:rPr>
                <w:rFonts w:asciiTheme="minorHAnsi" w:hAnsiTheme="minorHAnsi" w:cs="Arial"/>
                <w:b/>
                <w:bCs/>
                <w:sz w:val="22"/>
                <w:szCs w:val="22"/>
              </w:rPr>
              <w:t>B</w:t>
            </w:r>
            <w:r w:rsidRPr="002928D2">
              <w:rPr>
                <w:rFonts w:asciiTheme="minorHAnsi" w:hAnsiTheme="minorHAnsi" w:cs="Arial"/>
                <w:b/>
                <w:bCs/>
                <w:sz w:val="22"/>
                <w:szCs w:val="22"/>
              </w:rPr>
              <w:t xml:space="preserve">usiness </w:t>
            </w:r>
            <w:r w:rsidR="000D78E2" w:rsidRPr="002928D2">
              <w:rPr>
                <w:rFonts w:asciiTheme="minorHAnsi" w:hAnsiTheme="minorHAnsi" w:cs="Arial"/>
                <w:b/>
                <w:bCs/>
                <w:sz w:val="22"/>
                <w:szCs w:val="22"/>
              </w:rPr>
              <w:t>U</w:t>
            </w:r>
            <w:r w:rsidRPr="002928D2">
              <w:rPr>
                <w:rFonts w:asciiTheme="minorHAnsi" w:hAnsiTheme="minorHAnsi" w:cs="Arial"/>
                <w:b/>
                <w:bCs/>
                <w:sz w:val="22"/>
                <w:szCs w:val="22"/>
              </w:rPr>
              <w:t>ser recommended?</w:t>
            </w:r>
          </w:p>
        </w:tc>
        <w:tc>
          <w:tcPr>
            <w:tcW w:w="6662" w:type="dxa"/>
          </w:tcPr>
          <w:p w14:paraId="7718B9FB" w14:textId="35A1A247" w:rsidR="003643E4" w:rsidRPr="002928D2" w:rsidRDefault="006C04E6" w:rsidP="003643E4">
            <w:pPr>
              <w:spacing w:before="40"/>
              <w:rPr>
                <w:rFonts w:asciiTheme="minorHAnsi" w:hAnsiTheme="minorHAnsi" w:cs="Arial"/>
                <w:b/>
                <w:sz w:val="22"/>
                <w:szCs w:val="22"/>
              </w:rPr>
            </w:pPr>
            <w:r w:rsidRPr="002928D2">
              <w:rPr>
                <w:rFonts w:asciiTheme="minorHAnsi" w:hAnsiTheme="minorHAnsi" w:cs="Arial"/>
                <w:b/>
                <w:sz w:val="22"/>
                <w:szCs w:val="22"/>
              </w:rPr>
              <w:t xml:space="preserve">  </w:t>
            </w:r>
            <w:r w:rsidR="00590CA2" w:rsidRPr="002928D2">
              <w:rPr>
                <w:rFonts w:asciiTheme="minorHAnsi" w:hAnsiTheme="minorHAnsi" w:cs="Arial"/>
                <w:b/>
                <w:sz w:val="22"/>
                <w:szCs w:val="22"/>
              </w:rPr>
              <w:fldChar w:fldCharType="begin">
                <w:ffData>
                  <w:name w:val=""/>
                  <w:enabled/>
                  <w:calcOnExit w:val="0"/>
                  <w:checkBox>
                    <w:sizeAuto/>
                    <w:default w:val="1"/>
                  </w:checkBox>
                </w:ffData>
              </w:fldChar>
            </w:r>
            <w:r w:rsidR="00590CA2"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00590CA2"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w:t>
            </w:r>
            <w:r w:rsidR="003643E4" w:rsidRPr="002928D2">
              <w:rPr>
                <w:rFonts w:asciiTheme="minorHAnsi" w:hAnsiTheme="minorHAnsi" w:cs="Arial"/>
                <w:b/>
                <w:sz w:val="22"/>
                <w:szCs w:val="22"/>
              </w:rPr>
              <w:t xml:space="preserve">Yes     </w:t>
            </w:r>
            <w:r w:rsidR="00590CA2" w:rsidRPr="002928D2">
              <w:rPr>
                <w:rFonts w:asciiTheme="minorHAnsi" w:hAnsiTheme="minorHAnsi" w:cs="Arial"/>
                <w:b/>
                <w:sz w:val="22"/>
                <w:szCs w:val="22"/>
              </w:rPr>
              <w:fldChar w:fldCharType="begin">
                <w:ffData>
                  <w:name w:val="Critical"/>
                  <w:enabled/>
                  <w:calcOnExit w:val="0"/>
                  <w:checkBox>
                    <w:sizeAuto/>
                    <w:default w:val="0"/>
                  </w:checkBox>
                </w:ffData>
              </w:fldChar>
            </w:r>
            <w:r w:rsidR="00590CA2"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00590CA2"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w:t>
            </w:r>
            <w:r w:rsidR="003643E4" w:rsidRPr="002928D2">
              <w:rPr>
                <w:rFonts w:asciiTheme="minorHAnsi" w:hAnsiTheme="minorHAnsi" w:cs="Arial"/>
                <w:b/>
                <w:sz w:val="22"/>
                <w:szCs w:val="22"/>
              </w:rPr>
              <w:t>No</w:t>
            </w:r>
          </w:p>
        </w:tc>
      </w:tr>
    </w:tbl>
    <w:p w14:paraId="45DFBEEC" w14:textId="77777777" w:rsidR="00BE1A5F" w:rsidRPr="002928D2" w:rsidRDefault="00BE1A5F" w:rsidP="00C001F9">
      <w:pPr>
        <w:rPr>
          <w:rFonts w:asciiTheme="minorHAnsi" w:hAnsiTheme="minorHAnsi" w:cs="Arial"/>
          <w:b/>
          <w:bCs/>
          <w:sz w:val="26"/>
          <w:szCs w:val="26"/>
        </w:rPr>
      </w:pPr>
    </w:p>
    <w:p w14:paraId="33AC3781" w14:textId="00E528EF" w:rsidR="0046158E" w:rsidRPr="002928D2" w:rsidRDefault="00EB1D3E" w:rsidP="00C001F9">
      <w:pPr>
        <w:rPr>
          <w:rFonts w:asciiTheme="minorHAnsi" w:hAnsiTheme="minorHAnsi" w:cs="Arial"/>
        </w:rPr>
      </w:pPr>
      <w:r w:rsidRPr="002928D2">
        <w:rPr>
          <w:rFonts w:asciiTheme="minorHAnsi" w:hAnsiTheme="minorHAnsi" w:cs="Arial"/>
          <w:b/>
          <w:bCs/>
          <w:i/>
          <w:iCs/>
          <w:color w:val="5C5C5C"/>
          <w:sz w:val="28"/>
          <w:szCs w:val="28"/>
        </w:rPr>
        <w:t xml:space="preserve">Change </w:t>
      </w:r>
      <w:r w:rsidR="00372488" w:rsidRPr="002928D2">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2928D2" w14:paraId="7CEBEB25" w14:textId="77777777" w:rsidTr="662BA2D0">
        <w:tc>
          <w:tcPr>
            <w:tcW w:w="9747" w:type="dxa"/>
            <w:vAlign w:val="center"/>
          </w:tcPr>
          <w:p w14:paraId="70DA2C8C" w14:textId="53A0502C" w:rsidR="0046158E" w:rsidRPr="00530FF3" w:rsidRDefault="007D63AC" w:rsidP="005F13D5">
            <w:pPr>
              <w:jc w:val="both"/>
              <w:rPr>
                <w:rFonts w:asciiTheme="minorHAnsi" w:hAnsiTheme="minorHAnsi" w:cs="Arial"/>
                <w:b/>
                <w:color w:val="0070C0"/>
                <w:sz w:val="22"/>
                <w:szCs w:val="22"/>
              </w:rPr>
            </w:pPr>
            <w:r w:rsidRPr="002928D2">
              <w:rPr>
                <w:rFonts w:asciiTheme="minorHAnsi" w:hAnsiTheme="minorHAnsi" w:cs="Arial"/>
                <w:b/>
                <w:color w:val="0070C0"/>
              </w:rPr>
              <w:t>NCTS-P6: (DDNTA-6.</w:t>
            </w:r>
            <w:r w:rsidR="00967451" w:rsidRPr="002928D2">
              <w:rPr>
                <w:rFonts w:asciiTheme="minorHAnsi" w:hAnsiTheme="minorHAnsi" w:cs="Arial"/>
                <w:b/>
                <w:color w:val="0070C0"/>
              </w:rPr>
              <w:t>4</w:t>
            </w:r>
            <w:r w:rsidRPr="002928D2">
              <w:rPr>
                <w:rFonts w:asciiTheme="minorHAnsi" w:hAnsiTheme="minorHAnsi" w:cs="Arial"/>
                <w:b/>
                <w:color w:val="0070C0"/>
              </w:rPr>
              <w:t>.0</w:t>
            </w:r>
            <w:r w:rsidR="00627387" w:rsidRPr="002928D2">
              <w:rPr>
                <w:rFonts w:asciiTheme="minorHAnsi" w:hAnsiTheme="minorHAnsi" w:cs="Arial"/>
                <w:b/>
                <w:color w:val="0070C0"/>
              </w:rPr>
              <w:t>-</w:t>
            </w:r>
            <w:r w:rsidR="007B210B" w:rsidRPr="002928D2">
              <w:rPr>
                <w:rFonts w:asciiTheme="minorHAnsi" w:hAnsiTheme="minorHAnsi" w:cs="Arial"/>
                <w:b/>
                <w:color w:val="0070C0"/>
              </w:rPr>
              <w:t>v</w:t>
            </w:r>
            <w:r w:rsidR="00967451" w:rsidRPr="002928D2">
              <w:rPr>
                <w:rFonts w:asciiTheme="minorHAnsi" w:hAnsiTheme="minorHAnsi" w:cs="Arial"/>
                <w:b/>
                <w:color w:val="0070C0"/>
              </w:rPr>
              <w:t>2</w:t>
            </w:r>
            <w:r w:rsidR="007B210B" w:rsidRPr="002928D2">
              <w:rPr>
                <w:rFonts w:asciiTheme="minorHAnsi" w:hAnsiTheme="minorHAnsi" w:cs="Arial"/>
                <w:b/>
                <w:color w:val="0070C0"/>
              </w:rPr>
              <w:t>.00 -</w:t>
            </w:r>
            <w:r w:rsidRPr="002928D2">
              <w:rPr>
                <w:rFonts w:asciiTheme="minorHAnsi" w:hAnsiTheme="minorHAnsi" w:cs="Arial"/>
                <w:b/>
                <w:color w:val="0070C0"/>
              </w:rPr>
              <w:t xml:space="preserve"> CSE-v60.4.</w:t>
            </w:r>
            <w:r w:rsidR="00967451" w:rsidRPr="002928D2">
              <w:rPr>
                <w:rFonts w:asciiTheme="minorHAnsi" w:hAnsiTheme="minorHAnsi" w:cs="Arial"/>
                <w:b/>
                <w:color w:val="0070C0"/>
              </w:rPr>
              <w:t>9</w:t>
            </w:r>
            <w:r w:rsidRPr="002928D2">
              <w:rPr>
                <w:rFonts w:asciiTheme="minorHAnsi" w:hAnsiTheme="minorHAnsi" w:cs="Arial"/>
                <w:b/>
                <w:color w:val="0070C0"/>
              </w:rPr>
              <w:t xml:space="preserve">): </w:t>
            </w:r>
            <w:r w:rsidR="00446A84" w:rsidRPr="002928D2">
              <w:rPr>
                <w:rFonts w:asciiTheme="minorHAnsi" w:hAnsiTheme="minorHAnsi" w:cs="Arial"/>
                <w:b/>
                <w:color w:val="0070C0"/>
              </w:rPr>
              <w:t xml:space="preserve">Correction of </w:t>
            </w:r>
            <w:r w:rsidR="009D45D4" w:rsidRPr="002928D2">
              <w:rPr>
                <w:rFonts w:asciiTheme="minorHAnsi" w:hAnsiTheme="minorHAnsi" w:cs="Arial"/>
                <w:b/>
                <w:color w:val="0070C0"/>
              </w:rPr>
              <w:t>DDNTA Main Document to clarify the exchanges of CD118C and CD119D, and the related improvement of the message structure.</w:t>
            </w:r>
            <w:r w:rsidR="00341C7E" w:rsidRPr="002928D2">
              <w:rPr>
                <w:rFonts w:asciiTheme="minorHAnsi" w:hAnsiTheme="minorHAnsi" w:cs="Arial"/>
                <w:b/>
                <w:color w:val="0070C0"/>
              </w:rPr>
              <w:t xml:space="preserve"> </w:t>
            </w:r>
          </w:p>
        </w:tc>
      </w:tr>
      <w:tr w:rsidR="0046158E" w:rsidRPr="002928D2" w14:paraId="759A9E8B" w14:textId="77777777" w:rsidTr="662BA2D0">
        <w:tc>
          <w:tcPr>
            <w:tcW w:w="9747" w:type="dxa"/>
            <w:vAlign w:val="center"/>
          </w:tcPr>
          <w:p w14:paraId="47B493E5" w14:textId="357B5739" w:rsidR="00E85E2E" w:rsidRPr="00530FF3" w:rsidRDefault="00F31362" w:rsidP="005F13D5">
            <w:pPr>
              <w:jc w:val="both"/>
              <w:rPr>
                <w:rFonts w:ascii="Calibri" w:hAnsi="Calibri" w:cs="Calibri"/>
                <w:color w:val="0070C0"/>
                <w:sz w:val="22"/>
                <w:szCs w:val="22"/>
                <w:shd w:val="clear" w:color="auto" w:fill="FFFFFF"/>
              </w:rPr>
            </w:pPr>
            <w:r w:rsidRPr="00530FF3">
              <w:rPr>
                <w:rFonts w:ascii="Calibri" w:hAnsi="Calibri" w:cs="Calibri"/>
                <w:color w:val="0070C0"/>
                <w:sz w:val="22"/>
                <w:szCs w:val="22"/>
                <w:shd w:val="clear" w:color="auto" w:fill="FFFFFF"/>
              </w:rPr>
              <w:t>T</w:t>
            </w:r>
            <w:r w:rsidR="00BB70D3" w:rsidRPr="00530FF3">
              <w:rPr>
                <w:rFonts w:ascii="Calibri" w:hAnsi="Calibri" w:cs="Calibri"/>
                <w:color w:val="0070C0"/>
                <w:sz w:val="22"/>
                <w:szCs w:val="22"/>
                <w:shd w:val="clear" w:color="auto" w:fill="FFFFFF"/>
              </w:rPr>
              <w:t xml:space="preserve">he </w:t>
            </w:r>
            <w:r w:rsidR="009D45D4" w:rsidRPr="00530FF3">
              <w:rPr>
                <w:rFonts w:ascii="Calibri" w:hAnsi="Calibri" w:cs="Calibri"/>
                <w:color w:val="0070C0"/>
                <w:sz w:val="22"/>
                <w:szCs w:val="22"/>
                <w:shd w:val="clear" w:color="auto" w:fill="FFFFFF"/>
              </w:rPr>
              <w:t xml:space="preserve">CD118C is exchanged in case the goods are crossing the </w:t>
            </w:r>
            <w:r w:rsidR="00B10854" w:rsidRPr="00530FF3">
              <w:rPr>
                <w:rFonts w:ascii="Calibri" w:hAnsi="Calibri" w:cs="Calibri"/>
                <w:color w:val="0070C0"/>
                <w:sz w:val="22"/>
                <w:szCs w:val="22"/>
                <w:shd w:val="clear" w:color="auto" w:fill="FFFFFF"/>
              </w:rPr>
              <w:t>border,</w:t>
            </w:r>
            <w:r w:rsidR="009D45D4" w:rsidRPr="00530FF3">
              <w:rPr>
                <w:rFonts w:ascii="Calibri" w:hAnsi="Calibri" w:cs="Calibri"/>
                <w:color w:val="0070C0"/>
                <w:sz w:val="22"/>
                <w:szCs w:val="22"/>
                <w:shd w:val="clear" w:color="auto" w:fill="FFFFFF"/>
              </w:rPr>
              <w:t xml:space="preserve"> and they remain in the Contracting Party (also if ‘stopped’ at Office of Transit that becomes the Office of Destination Actual). The CD119D is exchanged in case the goods are </w:t>
            </w:r>
            <w:r w:rsidR="009D45D4" w:rsidRPr="00530FF3">
              <w:rPr>
                <w:rFonts w:ascii="Calibri" w:hAnsi="Calibri" w:cs="Calibri"/>
                <w:b/>
                <w:bCs/>
                <w:color w:val="0070C0"/>
                <w:sz w:val="22"/>
                <w:szCs w:val="22"/>
                <w:shd w:val="clear" w:color="auto" w:fill="FFFFFF"/>
              </w:rPr>
              <w:t>not</w:t>
            </w:r>
            <w:r w:rsidR="009D45D4" w:rsidRPr="00530FF3">
              <w:rPr>
                <w:rFonts w:ascii="Calibri" w:hAnsi="Calibri" w:cs="Calibri"/>
                <w:color w:val="0070C0"/>
                <w:sz w:val="22"/>
                <w:szCs w:val="22"/>
                <w:shd w:val="clear" w:color="auto" w:fill="FFFFFF"/>
              </w:rPr>
              <w:t xml:space="preserve"> authorized to cross the </w:t>
            </w:r>
            <w:r w:rsidR="00B10854" w:rsidRPr="00530FF3">
              <w:rPr>
                <w:rFonts w:ascii="Calibri" w:hAnsi="Calibri" w:cs="Calibri"/>
                <w:color w:val="0070C0"/>
                <w:sz w:val="22"/>
                <w:szCs w:val="22"/>
                <w:shd w:val="clear" w:color="auto" w:fill="FFFFFF"/>
              </w:rPr>
              <w:t>frontier,</w:t>
            </w:r>
            <w:r w:rsidR="009D45D4" w:rsidRPr="00530FF3">
              <w:rPr>
                <w:rFonts w:ascii="Calibri" w:hAnsi="Calibri" w:cs="Calibri"/>
                <w:color w:val="0070C0"/>
                <w:sz w:val="22"/>
                <w:szCs w:val="22"/>
                <w:shd w:val="clear" w:color="auto" w:fill="FFFFFF"/>
              </w:rPr>
              <w:t xml:space="preserve"> and the goods are pushed back.</w:t>
            </w:r>
          </w:p>
        </w:tc>
      </w:tr>
      <w:tr w:rsidR="00835BCF" w:rsidRPr="002928D2" w14:paraId="7B7AE932" w14:textId="77777777" w:rsidTr="662BA2D0">
        <w:tc>
          <w:tcPr>
            <w:tcW w:w="9747" w:type="dxa"/>
            <w:vAlign w:val="center"/>
          </w:tcPr>
          <w:p w14:paraId="6143A76D" w14:textId="0BA8D534" w:rsidR="00835BCF" w:rsidRPr="00530FF3" w:rsidRDefault="00835BCF" w:rsidP="005F13D5">
            <w:pPr>
              <w:jc w:val="both"/>
              <w:rPr>
                <w:rFonts w:ascii="Calibri" w:hAnsi="Calibri" w:cs="Calibri"/>
                <w:b/>
                <w:bCs/>
                <w:color w:val="0070C0"/>
                <w:sz w:val="22"/>
                <w:szCs w:val="22"/>
                <w:shd w:val="clear" w:color="auto" w:fill="FFFFFF"/>
              </w:rPr>
            </w:pPr>
            <w:r w:rsidRPr="00530FF3">
              <w:rPr>
                <w:rFonts w:ascii="Calibri" w:hAnsi="Calibri" w:cs="Calibri"/>
                <w:b/>
                <w:bCs/>
                <w:color w:val="0070C0"/>
                <w:sz w:val="22"/>
                <w:szCs w:val="22"/>
                <w:shd w:val="clear" w:color="auto" w:fill="FFFFFF"/>
              </w:rPr>
              <w:t>The Functional Specifications (</w:t>
            </w:r>
            <w:r w:rsidR="0055682E" w:rsidRPr="00530FF3">
              <w:rPr>
                <w:rFonts w:ascii="Calibri" w:hAnsi="Calibri" w:cs="Calibri"/>
                <w:b/>
                <w:bCs/>
                <w:color w:val="0070C0"/>
                <w:sz w:val="22"/>
                <w:szCs w:val="22"/>
                <w:shd w:val="clear" w:color="auto" w:fill="FFFFFF"/>
              </w:rPr>
              <w:t>Functional Specifications NCTS-P6_v8.0</w:t>
            </w:r>
            <w:r w:rsidR="0039260C" w:rsidRPr="00530FF3">
              <w:rPr>
                <w:rFonts w:ascii="Calibri" w:hAnsi="Calibri" w:cs="Calibri"/>
                <w:b/>
                <w:bCs/>
                <w:color w:val="0070C0"/>
                <w:sz w:val="22"/>
                <w:szCs w:val="22"/>
                <w:shd w:val="clear" w:color="auto" w:fill="FFFFFF"/>
              </w:rPr>
              <w:t xml:space="preserve">) </w:t>
            </w:r>
            <w:r w:rsidR="000854DD" w:rsidRPr="00530FF3">
              <w:rPr>
                <w:rFonts w:ascii="Calibri" w:hAnsi="Calibri" w:cs="Calibri"/>
                <w:b/>
                <w:bCs/>
                <w:color w:val="0070C0"/>
                <w:sz w:val="22"/>
                <w:szCs w:val="22"/>
                <w:shd w:val="clear" w:color="auto" w:fill="FFFFFF"/>
              </w:rPr>
              <w:t>are</w:t>
            </w:r>
            <w:r w:rsidRPr="00530FF3">
              <w:rPr>
                <w:rFonts w:ascii="Calibri" w:hAnsi="Calibri" w:cs="Calibri"/>
                <w:b/>
                <w:bCs/>
                <w:color w:val="0070C0"/>
                <w:sz w:val="22"/>
                <w:szCs w:val="22"/>
                <w:shd w:val="clear" w:color="auto" w:fill="FFFFFF"/>
              </w:rPr>
              <w:t xml:space="preserve"> also </w:t>
            </w:r>
            <w:r w:rsidR="0055682E" w:rsidRPr="00530FF3">
              <w:rPr>
                <w:rFonts w:ascii="Calibri" w:hAnsi="Calibri" w:cs="Calibri"/>
                <w:b/>
                <w:bCs/>
                <w:color w:val="0070C0"/>
                <w:sz w:val="22"/>
                <w:szCs w:val="22"/>
                <w:shd w:val="clear" w:color="auto" w:fill="FFFFFF"/>
              </w:rPr>
              <w:t xml:space="preserve">to be </w:t>
            </w:r>
            <w:r w:rsidRPr="00530FF3">
              <w:rPr>
                <w:rFonts w:ascii="Calibri" w:hAnsi="Calibri" w:cs="Calibri"/>
                <w:b/>
                <w:bCs/>
                <w:color w:val="0070C0"/>
                <w:sz w:val="22"/>
                <w:szCs w:val="22"/>
                <w:shd w:val="clear" w:color="auto" w:fill="FFFFFF"/>
              </w:rPr>
              <w:t>adapted, to keep the FSS and DDNTA aligned for NCTS-P6.</w:t>
            </w:r>
          </w:p>
        </w:tc>
      </w:tr>
      <w:tr w:rsidR="002A2EBD" w:rsidRPr="002928D2" w14:paraId="7BAA31DC" w14:textId="77777777" w:rsidTr="662BA2D0">
        <w:tc>
          <w:tcPr>
            <w:tcW w:w="9747" w:type="dxa"/>
            <w:vAlign w:val="center"/>
          </w:tcPr>
          <w:p w14:paraId="4B47C9EB" w14:textId="77777777" w:rsidR="002A2EBD" w:rsidRPr="0035374E" w:rsidRDefault="002A2EBD" w:rsidP="002A2EBD">
            <w:pPr>
              <w:rPr>
                <w:rFonts w:asciiTheme="minorHAnsi" w:hAnsiTheme="minorHAnsi" w:cs="Arial"/>
                <w:b/>
                <w:color w:val="00B050"/>
                <w:sz w:val="22"/>
                <w:szCs w:val="22"/>
                <w:u w:val="single"/>
              </w:rPr>
            </w:pPr>
            <w:r w:rsidRPr="0035374E">
              <w:rPr>
                <w:rFonts w:asciiTheme="minorHAnsi" w:hAnsiTheme="minorHAnsi" w:cs="Arial"/>
                <w:b/>
                <w:color w:val="00B050"/>
                <w:sz w:val="22"/>
                <w:szCs w:val="22"/>
                <w:u w:val="single"/>
              </w:rPr>
              <w:t xml:space="preserve">This version </w:t>
            </w:r>
            <w:r>
              <w:rPr>
                <w:rFonts w:asciiTheme="minorHAnsi" w:hAnsiTheme="minorHAnsi" w:cs="Arial"/>
                <w:b/>
                <w:color w:val="00B050"/>
                <w:sz w:val="22"/>
                <w:szCs w:val="22"/>
                <w:u w:val="single"/>
              </w:rPr>
              <w:t>1</w:t>
            </w:r>
            <w:r w:rsidRPr="0035374E">
              <w:rPr>
                <w:rFonts w:asciiTheme="minorHAnsi" w:hAnsiTheme="minorHAnsi" w:cs="Arial"/>
                <w:b/>
                <w:color w:val="00B050"/>
                <w:sz w:val="22"/>
                <w:szCs w:val="22"/>
                <w:u w:val="single"/>
              </w:rPr>
              <w:t>.</w:t>
            </w:r>
            <w:r>
              <w:rPr>
                <w:rFonts w:asciiTheme="minorHAnsi" w:hAnsiTheme="minorHAnsi" w:cs="Arial"/>
                <w:b/>
                <w:color w:val="00B050"/>
                <w:sz w:val="22"/>
                <w:szCs w:val="22"/>
                <w:u w:val="single"/>
              </w:rPr>
              <w:t>3</w:t>
            </w:r>
            <w:r w:rsidRPr="0035374E">
              <w:rPr>
                <w:rFonts w:asciiTheme="minorHAnsi" w:hAnsiTheme="minorHAnsi" w:cs="Arial"/>
                <w:b/>
                <w:color w:val="00B050"/>
                <w:sz w:val="22"/>
                <w:szCs w:val="22"/>
                <w:u w:val="single"/>
              </w:rPr>
              <w:t>0 includes IMPLEMENTATION DETAILS</w:t>
            </w:r>
            <w:r>
              <w:rPr>
                <w:rFonts w:asciiTheme="minorHAnsi" w:hAnsiTheme="minorHAnsi" w:cs="Arial"/>
                <w:b/>
                <w:color w:val="00B050"/>
                <w:sz w:val="22"/>
                <w:szCs w:val="22"/>
                <w:u w:val="single"/>
              </w:rPr>
              <w:t>:</w:t>
            </w:r>
          </w:p>
          <w:p w14:paraId="5E303D3D" w14:textId="77F453D0" w:rsidR="002A2EBD" w:rsidRPr="00530FF3" w:rsidRDefault="002A2EBD" w:rsidP="002A2EBD">
            <w:pPr>
              <w:jc w:val="both"/>
              <w:rPr>
                <w:rFonts w:ascii="Calibri" w:hAnsi="Calibri" w:cs="Calibri"/>
                <w:b/>
                <w:bCs/>
                <w:color w:val="0070C0"/>
                <w:sz w:val="22"/>
                <w:szCs w:val="22"/>
                <w:shd w:val="clear" w:color="auto" w:fill="FFFFFF"/>
              </w:rPr>
            </w:pPr>
            <w:r w:rsidRPr="0035374E">
              <w:rPr>
                <w:rFonts w:asciiTheme="minorHAnsi" w:hAnsiTheme="minorHAnsi" w:cs="Arial"/>
                <w:bCs/>
                <w:color w:val="00B050"/>
                <w:sz w:val="22"/>
                <w:szCs w:val="22"/>
              </w:rPr>
              <w:t xml:space="preserve">The </w:t>
            </w:r>
            <w:r w:rsidRPr="0035374E">
              <w:rPr>
                <w:rFonts w:asciiTheme="minorHAnsi" w:hAnsiTheme="minorHAnsi" w:cs="Arial"/>
                <w:b/>
                <w:color w:val="00B050"/>
                <w:sz w:val="22"/>
                <w:szCs w:val="22"/>
              </w:rPr>
              <w:t xml:space="preserve">DDNTA-6.4.1-v1.00 </w:t>
            </w:r>
            <w:r w:rsidR="007957B5">
              <w:rPr>
                <w:rFonts w:asciiTheme="minorHAnsi" w:hAnsiTheme="minorHAnsi" w:cs="Arial"/>
                <w:b/>
                <w:color w:val="00B050"/>
                <w:sz w:val="22"/>
                <w:szCs w:val="22"/>
              </w:rPr>
              <w:t xml:space="preserve">Main Document </w:t>
            </w:r>
            <w:r w:rsidR="007957B5">
              <w:rPr>
                <w:rFonts w:asciiTheme="minorHAnsi" w:hAnsiTheme="minorHAnsi" w:cs="Arial"/>
                <w:bCs/>
                <w:color w:val="00B050"/>
                <w:sz w:val="22"/>
                <w:szCs w:val="22"/>
              </w:rPr>
              <w:t>includes the new Figure 172 (replacing the Figure 171)</w:t>
            </w:r>
            <w:r w:rsidR="003F355E">
              <w:rPr>
                <w:rFonts w:asciiTheme="minorHAnsi" w:hAnsiTheme="minorHAnsi" w:cs="Arial"/>
                <w:bCs/>
                <w:color w:val="00B050"/>
                <w:sz w:val="22"/>
                <w:szCs w:val="22"/>
              </w:rPr>
              <w:t>, information about the Functional Description of the new C0875 and information on Appendix K</w:t>
            </w:r>
            <w:r>
              <w:rPr>
                <w:rFonts w:asciiTheme="minorHAnsi" w:hAnsiTheme="minorHAnsi" w:cs="Arial"/>
                <w:bCs/>
                <w:color w:val="00B050"/>
                <w:sz w:val="22"/>
                <w:szCs w:val="22"/>
              </w:rPr>
              <w:t>.</w:t>
            </w:r>
          </w:p>
        </w:tc>
      </w:tr>
    </w:tbl>
    <w:p w14:paraId="3E899F85" w14:textId="77777777" w:rsidR="00A11BEB" w:rsidRPr="002928D2" w:rsidRDefault="00A11BEB">
      <w:pPr>
        <w:rPr>
          <w:rFonts w:asciiTheme="minorHAnsi" w:hAnsiTheme="minorHAnsi" w:cs="Arial"/>
          <w:b/>
          <w:bCs/>
          <w:sz w:val="28"/>
          <w:szCs w:val="28"/>
        </w:rPr>
      </w:pPr>
    </w:p>
    <w:p w14:paraId="696DDA5E" w14:textId="2FD48A0C" w:rsidR="00E75918" w:rsidRPr="002928D2" w:rsidRDefault="005F7EF0" w:rsidP="00A11BEB">
      <w:r w:rsidRPr="002928D2">
        <w:rPr>
          <w:rFonts w:asciiTheme="minorHAnsi" w:hAnsiTheme="minorHAnsi" w:cs="Arial"/>
          <w:b/>
          <w:bCs/>
          <w:sz w:val="28"/>
          <w:szCs w:val="28"/>
        </w:rPr>
        <w:t xml:space="preserve">Section 2: </w:t>
      </w:r>
      <w:r w:rsidR="004D1247" w:rsidRPr="002928D2">
        <w:rPr>
          <w:rFonts w:asciiTheme="minorHAnsi" w:hAnsiTheme="minorHAnsi" w:cs="Arial"/>
          <w:b/>
          <w:bCs/>
          <w:sz w:val="28"/>
          <w:szCs w:val="28"/>
        </w:rPr>
        <w:t>Problem Statement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15"/>
      </w:tblGrid>
      <w:tr w:rsidR="003D4A7A" w:rsidRPr="002928D2" w14:paraId="482A54D6" w14:textId="77777777" w:rsidTr="005F13D5">
        <w:trPr>
          <w:trHeight w:val="657"/>
        </w:trPr>
        <w:tc>
          <w:tcPr>
            <w:tcW w:w="9715" w:type="dxa"/>
          </w:tcPr>
          <w:p w14:paraId="7DDFF059" w14:textId="3C5A396B" w:rsidR="00563D6B" w:rsidRPr="002928D2" w:rsidRDefault="00563D6B" w:rsidP="00EF53B8">
            <w:pPr>
              <w:rPr>
                <w:rStyle w:val="normaltextrun"/>
                <w:rFonts w:asciiTheme="minorHAnsi" w:hAnsiTheme="minorHAnsi" w:cstheme="minorHAnsi"/>
                <w:color w:val="000000"/>
                <w:sz w:val="22"/>
                <w:szCs w:val="22"/>
                <w:shd w:val="clear" w:color="auto" w:fill="FFFFFF"/>
              </w:rPr>
            </w:pPr>
            <w:r w:rsidRPr="002928D2">
              <w:rPr>
                <w:rStyle w:val="normaltextrun"/>
                <w:rFonts w:asciiTheme="minorHAnsi" w:hAnsiTheme="minorHAnsi" w:cstheme="minorHAnsi"/>
                <w:color w:val="000000"/>
                <w:sz w:val="22"/>
                <w:szCs w:val="22"/>
                <w:shd w:val="clear" w:color="auto" w:fill="FFFFFF"/>
              </w:rPr>
              <w:t>Error in DDNTA-6.4.0-v2.00</w:t>
            </w:r>
            <w:r w:rsidR="009D45D4" w:rsidRPr="002928D2">
              <w:rPr>
                <w:rStyle w:val="normaltextrun"/>
                <w:rFonts w:asciiTheme="minorHAnsi" w:hAnsiTheme="minorHAnsi" w:cstheme="minorHAnsi"/>
                <w:color w:val="000000"/>
                <w:sz w:val="22"/>
                <w:szCs w:val="22"/>
                <w:shd w:val="clear" w:color="auto" w:fill="FFFFFF"/>
              </w:rPr>
              <w:t xml:space="preserve"> – Main Document, there is a potential confusion regarding the exchange of </w:t>
            </w:r>
            <w:r w:rsidR="008151D6" w:rsidRPr="002928D2">
              <w:rPr>
                <w:rStyle w:val="normaltextrun"/>
                <w:rFonts w:asciiTheme="minorHAnsi" w:hAnsiTheme="minorHAnsi" w:cstheme="minorHAnsi"/>
                <w:color w:val="000000"/>
                <w:sz w:val="22"/>
                <w:szCs w:val="22"/>
                <w:shd w:val="clear" w:color="auto" w:fill="FFFFFF"/>
              </w:rPr>
              <w:t>CD</w:t>
            </w:r>
            <w:r w:rsidR="009D45D4" w:rsidRPr="002928D2">
              <w:rPr>
                <w:rStyle w:val="normaltextrun"/>
                <w:rFonts w:asciiTheme="minorHAnsi" w:hAnsiTheme="minorHAnsi" w:cstheme="minorHAnsi"/>
                <w:color w:val="000000"/>
                <w:sz w:val="22"/>
                <w:szCs w:val="22"/>
                <w:shd w:val="clear" w:color="auto" w:fill="FFFFFF"/>
              </w:rPr>
              <w:t>118</w:t>
            </w:r>
            <w:r w:rsidR="008151D6" w:rsidRPr="002928D2">
              <w:rPr>
                <w:rStyle w:val="normaltextrun"/>
                <w:rFonts w:asciiTheme="minorHAnsi" w:hAnsiTheme="minorHAnsi" w:cstheme="minorHAnsi"/>
                <w:color w:val="000000"/>
                <w:sz w:val="22"/>
                <w:szCs w:val="22"/>
                <w:shd w:val="clear" w:color="auto" w:fill="FFFFFF"/>
              </w:rPr>
              <w:t>C</w:t>
            </w:r>
            <w:r w:rsidR="009D45D4" w:rsidRPr="002928D2">
              <w:rPr>
                <w:rStyle w:val="normaltextrun"/>
                <w:rFonts w:asciiTheme="minorHAnsi" w:hAnsiTheme="minorHAnsi" w:cstheme="minorHAnsi"/>
                <w:color w:val="000000"/>
                <w:sz w:val="22"/>
                <w:szCs w:val="22"/>
                <w:shd w:val="clear" w:color="auto" w:fill="FFFFFF"/>
              </w:rPr>
              <w:t xml:space="preserve"> and </w:t>
            </w:r>
            <w:r w:rsidR="008151D6" w:rsidRPr="002928D2">
              <w:rPr>
                <w:rStyle w:val="normaltextrun"/>
                <w:rFonts w:asciiTheme="minorHAnsi" w:hAnsiTheme="minorHAnsi" w:cstheme="minorHAnsi"/>
                <w:color w:val="000000"/>
                <w:sz w:val="22"/>
                <w:szCs w:val="22"/>
                <w:shd w:val="clear" w:color="auto" w:fill="FFFFFF"/>
              </w:rPr>
              <w:t>CD</w:t>
            </w:r>
            <w:r w:rsidR="009D45D4" w:rsidRPr="002928D2">
              <w:rPr>
                <w:rStyle w:val="normaltextrun"/>
                <w:rFonts w:asciiTheme="minorHAnsi" w:hAnsiTheme="minorHAnsi" w:cstheme="minorHAnsi"/>
                <w:color w:val="000000"/>
                <w:sz w:val="22"/>
                <w:szCs w:val="22"/>
                <w:shd w:val="clear" w:color="auto" w:fill="FFFFFF"/>
              </w:rPr>
              <w:t>119</w:t>
            </w:r>
            <w:r w:rsidR="008151D6" w:rsidRPr="002928D2">
              <w:rPr>
                <w:rStyle w:val="normaltextrun"/>
                <w:rFonts w:asciiTheme="minorHAnsi" w:hAnsiTheme="minorHAnsi" w:cstheme="minorHAnsi"/>
                <w:color w:val="000000"/>
                <w:sz w:val="22"/>
                <w:szCs w:val="22"/>
                <w:shd w:val="clear" w:color="auto" w:fill="FFFFFF"/>
              </w:rPr>
              <w:t>D</w:t>
            </w:r>
            <w:r w:rsidR="009D45D4" w:rsidRPr="002928D2">
              <w:rPr>
                <w:rStyle w:val="normaltextrun"/>
                <w:rFonts w:asciiTheme="minorHAnsi" w:hAnsiTheme="minorHAnsi" w:cstheme="minorHAnsi"/>
                <w:color w:val="000000"/>
                <w:sz w:val="22"/>
                <w:szCs w:val="22"/>
                <w:shd w:val="clear" w:color="auto" w:fill="FFFFFF"/>
              </w:rPr>
              <w:t>, based on the terminology</w:t>
            </w:r>
            <w:r w:rsidR="00835BCF" w:rsidRPr="002928D2">
              <w:rPr>
                <w:rStyle w:val="normaltextrun"/>
                <w:rFonts w:asciiTheme="minorHAnsi" w:hAnsiTheme="minorHAnsi" w:cstheme="minorHAnsi"/>
                <w:color w:val="000000"/>
                <w:sz w:val="22"/>
                <w:szCs w:val="22"/>
                <w:shd w:val="clear" w:color="auto" w:fill="FFFFFF"/>
              </w:rPr>
              <w:t xml:space="preserve"> used in the Figure 171 (</w:t>
            </w:r>
            <w:r w:rsidR="00835BCF" w:rsidRPr="002928D2">
              <w:rPr>
                <w:rStyle w:val="normaltextrun"/>
                <w:rFonts w:asciiTheme="minorHAnsi" w:hAnsiTheme="minorHAnsi" w:cstheme="minorHAnsi"/>
                <w:i/>
                <w:iCs/>
                <w:color w:val="000000"/>
                <w:sz w:val="22"/>
                <w:szCs w:val="22"/>
                <w:shd w:val="clear" w:color="auto" w:fill="FFFFFF"/>
              </w:rPr>
              <w:t>State Transition Diagram for Office of Transit without Recovery States</w:t>
            </w:r>
            <w:r w:rsidR="00835BCF" w:rsidRPr="002928D2">
              <w:rPr>
                <w:rStyle w:val="normaltextrun"/>
                <w:rFonts w:asciiTheme="minorHAnsi" w:hAnsiTheme="minorHAnsi" w:cstheme="minorHAnsi"/>
                <w:color w:val="000000"/>
                <w:sz w:val="22"/>
                <w:szCs w:val="22"/>
                <w:shd w:val="clear" w:color="auto" w:fill="FFFFFF"/>
              </w:rPr>
              <w:t>)</w:t>
            </w:r>
            <w:r w:rsidR="009D45D4" w:rsidRPr="002928D2">
              <w:rPr>
                <w:rStyle w:val="normaltextrun"/>
                <w:rFonts w:asciiTheme="minorHAnsi" w:hAnsiTheme="minorHAnsi" w:cstheme="minorHAnsi"/>
                <w:color w:val="000000"/>
                <w:sz w:val="22"/>
                <w:szCs w:val="22"/>
                <w:shd w:val="clear" w:color="auto" w:fill="FFFFFF"/>
              </w:rPr>
              <w:t>.</w:t>
            </w:r>
          </w:p>
          <w:p w14:paraId="066324A6" w14:textId="692D107E" w:rsidR="00835BCF" w:rsidRPr="002928D2" w:rsidRDefault="00835BCF" w:rsidP="00EF53B8">
            <w:pPr>
              <w:rPr>
                <w:rStyle w:val="normaltextrun"/>
                <w:rFonts w:asciiTheme="minorHAnsi" w:hAnsiTheme="minorHAnsi" w:cstheme="minorHAnsi"/>
                <w:color w:val="000000"/>
                <w:sz w:val="22"/>
                <w:szCs w:val="22"/>
                <w:shd w:val="clear" w:color="auto" w:fill="FFFFFF"/>
              </w:rPr>
            </w:pPr>
            <w:r w:rsidRPr="002928D2">
              <w:rPr>
                <w:rStyle w:val="normaltextrun"/>
                <w:rFonts w:asciiTheme="minorHAnsi" w:hAnsiTheme="minorHAnsi" w:cstheme="minorHAnsi"/>
                <w:color w:val="000000"/>
                <w:sz w:val="22"/>
                <w:szCs w:val="22"/>
                <w:shd w:val="clear" w:color="auto" w:fill="FFFFFF"/>
              </w:rPr>
              <w:t xml:space="preserve">The status ‘Movement stopped’ after the sending of </w:t>
            </w:r>
            <w:r w:rsidR="00195E9C" w:rsidRPr="002928D2">
              <w:rPr>
                <w:rStyle w:val="normaltextrun"/>
                <w:rFonts w:asciiTheme="minorHAnsi" w:hAnsiTheme="minorHAnsi" w:cstheme="minorHAnsi"/>
                <w:color w:val="000000"/>
                <w:sz w:val="22"/>
                <w:szCs w:val="22"/>
                <w:shd w:val="clear" w:color="auto" w:fill="FFFFFF"/>
              </w:rPr>
              <w:t>CD</w:t>
            </w:r>
            <w:r w:rsidRPr="002928D2">
              <w:rPr>
                <w:rStyle w:val="normaltextrun"/>
                <w:rFonts w:asciiTheme="minorHAnsi" w:hAnsiTheme="minorHAnsi" w:cstheme="minorHAnsi"/>
                <w:color w:val="000000"/>
                <w:sz w:val="22"/>
                <w:szCs w:val="22"/>
                <w:shd w:val="clear" w:color="auto" w:fill="FFFFFF"/>
              </w:rPr>
              <w:t>119</w:t>
            </w:r>
            <w:r w:rsidR="00195E9C" w:rsidRPr="002928D2">
              <w:rPr>
                <w:rStyle w:val="normaltextrun"/>
                <w:rFonts w:asciiTheme="minorHAnsi" w:hAnsiTheme="minorHAnsi" w:cstheme="minorHAnsi"/>
                <w:color w:val="000000"/>
                <w:sz w:val="22"/>
                <w:szCs w:val="22"/>
                <w:shd w:val="clear" w:color="auto" w:fill="FFFFFF"/>
              </w:rPr>
              <w:t>D</w:t>
            </w:r>
            <w:r w:rsidRPr="002928D2">
              <w:rPr>
                <w:rStyle w:val="normaltextrun"/>
                <w:rFonts w:asciiTheme="minorHAnsi" w:hAnsiTheme="minorHAnsi" w:cstheme="minorHAnsi"/>
                <w:color w:val="000000"/>
                <w:sz w:val="22"/>
                <w:szCs w:val="22"/>
                <w:shd w:val="clear" w:color="auto" w:fill="FFFFFF"/>
              </w:rPr>
              <w:t xml:space="preserve"> should not be understood as the decision that the goods are no more moved. On the contrary, the goods are re-entering the (previous) Contracting Party and will reach another Office of Destination (different from the Office of Transit that refused the movement to cross the frontier.</w:t>
            </w:r>
          </w:p>
          <w:p w14:paraId="15BDE7FC" w14:textId="77777777" w:rsidR="00563D6B" w:rsidRPr="002928D2" w:rsidRDefault="00563D6B" w:rsidP="00EF53B8">
            <w:pPr>
              <w:rPr>
                <w:rStyle w:val="normaltextrun"/>
                <w:rFonts w:asciiTheme="minorHAnsi" w:hAnsiTheme="minorHAnsi" w:cstheme="minorHAnsi"/>
                <w:color w:val="000000"/>
                <w:sz w:val="22"/>
                <w:szCs w:val="22"/>
                <w:shd w:val="clear" w:color="auto" w:fill="FFFFFF"/>
              </w:rPr>
            </w:pPr>
          </w:p>
          <w:p w14:paraId="69829291" w14:textId="6707E582" w:rsidR="00CD3A05" w:rsidRPr="002928D2" w:rsidRDefault="00835BCF" w:rsidP="00EF53B8">
            <w:pPr>
              <w:rPr>
                <w:rStyle w:val="normaltextrun"/>
                <w:rFonts w:asciiTheme="minorHAnsi" w:hAnsiTheme="minorHAnsi" w:cstheme="minorHAnsi"/>
                <w:color w:val="000000"/>
                <w:sz w:val="22"/>
                <w:szCs w:val="22"/>
                <w:shd w:val="clear" w:color="auto" w:fill="FFFFFF"/>
              </w:rPr>
            </w:pPr>
            <w:r w:rsidRPr="002928D2">
              <w:rPr>
                <w:rStyle w:val="normaltextrun"/>
                <w:rFonts w:asciiTheme="minorHAnsi" w:hAnsiTheme="minorHAnsi" w:cstheme="minorHAnsi"/>
                <w:color w:val="000000"/>
                <w:sz w:val="22"/>
                <w:szCs w:val="22"/>
                <w:shd w:val="clear" w:color="auto" w:fill="FFFFFF"/>
              </w:rPr>
              <w:t>Once this is clarified in the Main Document, it’s also necessary to adapt the structure of the CD119C, to ensure consistency between the process and the content of the messages.</w:t>
            </w:r>
          </w:p>
          <w:p w14:paraId="277B7457" w14:textId="77777777" w:rsidR="00835BCF" w:rsidRPr="002928D2" w:rsidRDefault="00835BCF" w:rsidP="00EF53B8">
            <w:pPr>
              <w:rPr>
                <w:rStyle w:val="normaltextrun"/>
                <w:rFonts w:asciiTheme="minorHAnsi" w:hAnsiTheme="minorHAnsi" w:cstheme="minorHAnsi"/>
                <w:color w:val="000000"/>
                <w:sz w:val="22"/>
                <w:szCs w:val="22"/>
                <w:shd w:val="clear" w:color="auto" w:fill="FFFFFF"/>
              </w:rPr>
            </w:pPr>
          </w:p>
          <w:p w14:paraId="7AAFBEC2" w14:textId="54D24F2D" w:rsidR="00835BCF" w:rsidRPr="002928D2" w:rsidRDefault="00835BCF" w:rsidP="00EF53B8">
            <w:pPr>
              <w:rPr>
                <w:rStyle w:val="normaltextrun"/>
                <w:rFonts w:asciiTheme="minorHAnsi" w:hAnsiTheme="minorHAnsi" w:cstheme="minorHAnsi"/>
                <w:color w:val="000000"/>
                <w:sz w:val="22"/>
                <w:szCs w:val="22"/>
                <w:shd w:val="clear" w:color="auto" w:fill="FFFFFF"/>
              </w:rPr>
            </w:pPr>
            <w:r w:rsidRPr="002928D2">
              <w:rPr>
                <w:rStyle w:val="normaltextrun"/>
                <w:rFonts w:asciiTheme="minorHAnsi" w:hAnsiTheme="minorHAnsi" w:cstheme="minorHAnsi"/>
                <w:color w:val="000000"/>
                <w:sz w:val="22"/>
                <w:szCs w:val="22"/>
                <w:shd w:val="clear" w:color="auto" w:fill="FFFFFF"/>
              </w:rPr>
              <w:t>The FTSS also needs to be corrected accordingly.</w:t>
            </w:r>
          </w:p>
          <w:p w14:paraId="6898C77F" w14:textId="125845B4" w:rsidR="002C0275" w:rsidRPr="002928D2" w:rsidRDefault="002C0275" w:rsidP="00835BCF">
            <w:pPr>
              <w:ind w:right="1"/>
              <w:rPr>
                <w:rFonts w:asciiTheme="minorHAnsi" w:hAnsiTheme="minorHAnsi" w:cstheme="minorHAnsi"/>
                <w:sz w:val="22"/>
                <w:szCs w:val="22"/>
              </w:rPr>
            </w:pPr>
          </w:p>
        </w:tc>
      </w:tr>
    </w:tbl>
    <w:p w14:paraId="5CFF9009" w14:textId="77777777" w:rsidR="000824B9" w:rsidRPr="002928D2" w:rsidRDefault="000824B9" w:rsidP="00C001F9">
      <w:pPr>
        <w:rPr>
          <w:rFonts w:asciiTheme="minorHAnsi" w:hAnsiTheme="minorHAnsi" w:cs="Arial"/>
          <w:b/>
          <w:bCs/>
          <w:sz w:val="28"/>
          <w:szCs w:val="28"/>
        </w:rPr>
      </w:pPr>
    </w:p>
    <w:p w14:paraId="2CA11C66" w14:textId="77777777" w:rsidR="000824B9" w:rsidRPr="002928D2" w:rsidRDefault="000824B9" w:rsidP="00C001F9">
      <w:pPr>
        <w:rPr>
          <w:rFonts w:asciiTheme="minorHAnsi" w:hAnsiTheme="minorHAnsi" w:cs="Arial"/>
          <w:b/>
          <w:bCs/>
          <w:sz w:val="28"/>
          <w:szCs w:val="28"/>
        </w:rPr>
      </w:pPr>
    </w:p>
    <w:p w14:paraId="7D76E8B6" w14:textId="77777777" w:rsidR="000824B9" w:rsidRPr="002928D2" w:rsidRDefault="000824B9" w:rsidP="00C001F9">
      <w:pPr>
        <w:rPr>
          <w:rFonts w:asciiTheme="minorHAnsi" w:hAnsiTheme="minorHAnsi" w:cs="Arial"/>
          <w:b/>
          <w:bCs/>
          <w:sz w:val="28"/>
          <w:szCs w:val="28"/>
        </w:rPr>
      </w:pPr>
    </w:p>
    <w:p w14:paraId="553BC320" w14:textId="77777777" w:rsidR="000824B9" w:rsidRPr="002928D2" w:rsidRDefault="000824B9" w:rsidP="00C001F9">
      <w:pPr>
        <w:rPr>
          <w:rFonts w:asciiTheme="minorHAnsi" w:hAnsiTheme="minorHAnsi" w:cs="Arial"/>
          <w:b/>
          <w:bCs/>
          <w:sz w:val="28"/>
          <w:szCs w:val="28"/>
        </w:rPr>
      </w:pPr>
    </w:p>
    <w:p w14:paraId="20BF47F2" w14:textId="55CA8421" w:rsidR="009B4627" w:rsidRPr="002928D2" w:rsidRDefault="00011DF0" w:rsidP="00C001F9">
      <w:pPr>
        <w:rPr>
          <w:rFonts w:asciiTheme="minorHAnsi" w:hAnsiTheme="minorHAnsi" w:cs="Arial"/>
          <w:b/>
          <w:bCs/>
          <w:sz w:val="28"/>
          <w:szCs w:val="28"/>
        </w:rPr>
      </w:pPr>
      <w:r w:rsidRPr="002928D2">
        <w:rPr>
          <w:rFonts w:asciiTheme="minorHAnsi" w:hAnsiTheme="minorHAnsi" w:cs="Arial"/>
          <w:b/>
          <w:bCs/>
          <w:sz w:val="28"/>
          <w:szCs w:val="28"/>
        </w:rPr>
        <w:t xml:space="preserve"> </w:t>
      </w:r>
      <w:r w:rsidR="003D4A7A" w:rsidRPr="002928D2">
        <w:rPr>
          <w:rFonts w:asciiTheme="minorHAnsi" w:hAnsiTheme="minorHAnsi" w:cs="Arial"/>
          <w:b/>
          <w:bCs/>
          <w:sz w:val="28"/>
          <w:szCs w:val="28"/>
        </w:rPr>
        <w:t xml:space="preserve">Section 3: </w:t>
      </w:r>
      <w:r w:rsidR="004D1247" w:rsidRPr="002928D2">
        <w:rPr>
          <w:rFonts w:asciiTheme="minorHAnsi" w:hAnsiTheme="minorHAnsi" w:cs="Arial"/>
          <w:b/>
          <w:bCs/>
          <w:sz w:val="28"/>
          <w:szCs w:val="28"/>
        </w:rPr>
        <w:t>Description of proposed solution</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25"/>
      </w:tblGrid>
      <w:tr w:rsidR="003D4A7A" w:rsidRPr="00530FF3" w14:paraId="36098742" w14:textId="77777777" w:rsidTr="00E728D1">
        <w:tc>
          <w:tcPr>
            <w:tcW w:w="9625" w:type="dxa"/>
          </w:tcPr>
          <w:p w14:paraId="3775E0C2" w14:textId="1C80081E" w:rsidR="00A57318" w:rsidRPr="002928D2" w:rsidRDefault="00A57318" w:rsidP="00A57318">
            <w:pPr>
              <w:rPr>
                <w:rFonts w:asciiTheme="minorHAnsi" w:hAnsiTheme="minorHAnsi" w:cstheme="minorHAnsi"/>
                <w:sz w:val="22"/>
                <w:szCs w:val="22"/>
              </w:rPr>
            </w:pPr>
            <w:r w:rsidRPr="002928D2">
              <w:rPr>
                <w:rFonts w:asciiTheme="minorHAnsi" w:hAnsiTheme="minorHAnsi" w:cs="Arial"/>
                <w:sz w:val="22"/>
                <w:szCs w:val="22"/>
              </w:rPr>
              <w:t xml:space="preserve">The </w:t>
            </w:r>
            <w:r w:rsidR="00446D6A" w:rsidRPr="002928D2">
              <w:rPr>
                <w:rStyle w:val="normaltextrun"/>
                <w:rFonts w:ascii="Calibri" w:hAnsi="Calibri" w:cs="Calibri"/>
                <w:b/>
                <w:bCs/>
                <w:sz w:val="22"/>
                <w:szCs w:val="22"/>
              </w:rPr>
              <w:t>DDNTA-6.</w:t>
            </w:r>
            <w:r w:rsidR="00563D6B" w:rsidRPr="002928D2">
              <w:rPr>
                <w:rStyle w:val="normaltextrun"/>
                <w:rFonts w:ascii="Calibri" w:hAnsi="Calibri" w:cs="Calibri"/>
                <w:b/>
                <w:bCs/>
                <w:sz w:val="22"/>
                <w:szCs w:val="22"/>
              </w:rPr>
              <w:t>4</w:t>
            </w:r>
            <w:r w:rsidR="00446D6A" w:rsidRPr="002928D2">
              <w:rPr>
                <w:rStyle w:val="normaltextrun"/>
                <w:rFonts w:ascii="Calibri" w:hAnsi="Calibri" w:cs="Calibri"/>
                <w:b/>
                <w:bCs/>
                <w:sz w:val="22"/>
                <w:szCs w:val="22"/>
              </w:rPr>
              <w:t>.0-v</w:t>
            </w:r>
            <w:r w:rsidR="00563D6B" w:rsidRPr="002928D2">
              <w:rPr>
                <w:rStyle w:val="normaltextrun"/>
                <w:rFonts w:ascii="Calibri" w:hAnsi="Calibri" w:cs="Calibri"/>
                <w:b/>
                <w:bCs/>
                <w:sz w:val="22"/>
                <w:szCs w:val="22"/>
              </w:rPr>
              <w:t>2</w:t>
            </w:r>
            <w:r w:rsidR="00446D6A" w:rsidRPr="002928D2">
              <w:rPr>
                <w:rStyle w:val="normaltextrun"/>
                <w:rFonts w:ascii="Calibri" w:hAnsi="Calibri" w:cs="Calibri"/>
                <w:b/>
                <w:bCs/>
                <w:sz w:val="22"/>
                <w:szCs w:val="22"/>
              </w:rPr>
              <w:t>.0</w:t>
            </w:r>
            <w:r w:rsidR="008035B1" w:rsidRPr="002928D2">
              <w:rPr>
                <w:rStyle w:val="normaltextrun"/>
                <w:rFonts w:ascii="Calibri" w:hAnsi="Calibri" w:cs="Calibri"/>
                <w:b/>
                <w:bCs/>
                <w:sz w:val="22"/>
                <w:szCs w:val="22"/>
              </w:rPr>
              <w:t>0</w:t>
            </w:r>
            <w:r w:rsidRPr="002928D2">
              <w:rPr>
                <w:rFonts w:asciiTheme="minorHAnsi" w:hAnsiTheme="minorHAnsi" w:cs="Arial"/>
                <w:b/>
                <w:sz w:val="22"/>
                <w:szCs w:val="22"/>
              </w:rPr>
              <w:t xml:space="preserve"> </w:t>
            </w:r>
            <w:r w:rsidR="00EA0D05" w:rsidRPr="002928D2">
              <w:rPr>
                <w:rFonts w:asciiTheme="minorHAnsi" w:hAnsiTheme="minorHAnsi" w:cs="Arial"/>
                <w:b/>
                <w:sz w:val="22"/>
                <w:szCs w:val="22"/>
              </w:rPr>
              <w:t>and</w:t>
            </w:r>
            <w:r w:rsidRPr="002928D2">
              <w:rPr>
                <w:rFonts w:asciiTheme="minorHAnsi" w:hAnsiTheme="minorHAnsi" w:cs="Arial"/>
                <w:b/>
                <w:sz w:val="22"/>
                <w:szCs w:val="22"/>
              </w:rPr>
              <w:t xml:space="preserve"> </w:t>
            </w:r>
            <w:r w:rsidR="008F1088" w:rsidRPr="002928D2">
              <w:rPr>
                <w:rStyle w:val="normaltextrun"/>
                <w:rFonts w:ascii="Calibri" w:hAnsi="Calibri" w:cs="Calibri"/>
                <w:b/>
                <w:bCs/>
                <w:sz w:val="22"/>
                <w:szCs w:val="22"/>
              </w:rPr>
              <w:t>CSE-v60.4.</w:t>
            </w:r>
            <w:r w:rsidR="00563D6B" w:rsidRPr="002928D2">
              <w:rPr>
                <w:rStyle w:val="normaltextrun"/>
                <w:rFonts w:ascii="Calibri" w:hAnsi="Calibri" w:cs="Calibri"/>
                <w:b/>
                <w:bCs/>
                <w:sz w:val="22"/>
                <w:szCs w:val="22"/>
              </w:rPr>
              <w:t>9</w:t>
            </w:r>
            <w:r w:rsidRPr="002928D2">
              <w:rPr>
                <w:rFonts w:asciiTheme="minorHAnsi" w:hAnsiTheme="minorHAnsi" w:cs="Arial"/>
                <w:b/>
                <w:sz w:val="22"/>
                <w:szCs w:val="22"/>
              </w:rPr>
              <w:t xml:space="preserve"> </w:t>
            </w:r>
            <w:r w:rsidR="00563D6B" w:rsidRPr="00530FF3">
              <w:rPr>
                <w:rFonts w:asciiTheme="minorHAnsi" w:hAnsiTheme="minorHAnsi" w:cs="Arial"/>
                <w:bCs/>
                <w:sz w:val="22"/>
                <w:szCs w:val="22"/>
              </w:rPr>
              <w:t>will</w:t>
            </w:r>
            <w:r w:rsidR="00563D6B" w:rsidRPr="00530FF3">
              <w:rPr>
                <w:rFonts w:asciiTheme="minorHAnsi" w:hAnsiTheme="minorHAnsi" w:cs="Arial"/>
                <w:b/>
                <w:sz w:val="22"/>
                <w:szCs w:val="22"/>
              </w:rPr>
              <w:t xml:space="preserve"> </w:t>
            </w:r>
            <w:r w:rsidRPr="002928D2">
              <w:rPr>
                <w:rFonts w:asciiTheme="minorHAnsi" w:hAnsiTheme="minorHAnsi" w:cs="Arial"/>
                <w:sz w:val="22"/>
                <w:szCs w:val="22"/>
              </w:rPr>
              <w:t xml:space="preserve">be </w:t>
            </w:r>
            <w:r w:rsidR="00233B7F" w:rsidRPr="002928D2">
              <w:rPr>
                <w:rFonts w:asciiTheme="minorHAnsi" w:hAnsiTheme="minorHAnsi" w:cs="Arial"/>
                <w:sz w:val="22"/>
                <w:szCs w:val="22"/>
              </w:rPr>
              <w:t>updated</w:t>
            </w:r>
            <w:r w:rsidRPr="002928D2">
              <w:rPr>
                <w:rFonts w:asciiTheme="minorHAnsi" w:hAnsiTheme="minorHAnsi" w:cs="Arial"/>
                <w:sz w:val="22"/>
                <w:szCs w:val="22"/>
              </w:rPr>
              <w:t xml:space="preserve"> as follows</w:t>
            </w:r>
            <w:r w:rsidRPr="002928D2">
              <w:rPr>
                <w:rFonts w:asciiTheme="minorHAnsi" w:hAnsiTheme="minorHAnsi" w:cstheme="minorHAnsi"/>
                <w:sz w:val="22"/>
                <w:szCs w:val="22"/>
              </w:rPr>
              <w:t xml:space="preserve"> </w:t>
            </w:r>
            <w:r w:rsidRPr="002928D2">
              <w:rPr>
                <w:rFonts w:asciiTheme="minorHAnsi" w:hAnsiTheme="minorHAnsi" w:cs="Arial"/>
                <w:sz w:val="22"/>
                <w:szCs w:val="22"/>
              </w:rPr>
              <w:t xml:space="preserve">(addition of </w:t>
            </w:r>
            <w:r w:rsidRPr="002928D2">
              <w:rPr>
                <w:rFonts w:asciiTheme="minorHAnsi" w:hAnsiTheme="minorHAnsi" w:cs="Arial"/>
                <w:b/>
                <w:sz w:val="22"/>
                <w:szCs w:val="22"/>
                <w:highlight w:val="yellow"/>
              </w:rPr>
              <w:t>text highlighted in yellow</w:t>
            </w:r>
            <w:r w:rsidRPr="002928D2">
              <w:rPr>
                <w:rFonts w:asciiTheme="minorHAnsi" w:hAnsiTheme="minorHAnsi" w:cs="Arial"/>
                <w:sz w:val="22"/>
                <w:szCs w:val="22"/>
              </w:rPr>
              <w:t xml:space="preserve"> – removal of </w:t>
            </w:r>
            <w:r w:rsidRPr="002928D2">
              <w:rPr>
                <w:rFonts w:asciiTheme="minorHAnsi" w:hAnsiTheme="minorHAnsi" w:cs="Arial"/>
                <w:strike/>
                <w:color w:val="FF0000"/>
                <w:sz w:val="22"/>
                <w:szCs w:val="22"/>
              </w:rPr>
              <w:t>text with strikethrough</w:t>
            </w:r>
            <w:r w:rsidRPr="002928D2">
              <w:rPr>
                <w:rFonts w:asciiTheme="minorHAnsi" w:hAnsiTheme="minorHAnsi" w:cs="Arial"/>
                <w:sz w:val="22"/>
                <w:szCs w:val="22"/>
              </w:rPr>
              <w:t>)</w:t>
            </w:r>
            <w:r w:rsidRPr="002928D2">
              <w:rPr>
                <w:rFonts w:asciiTheme="minorHAnsi" w:hAnsiTheme="minorHAnsi" w:cstheme="minorHAnsi"/>
                <w:sz w:val="22"/>
                <w:szCs w:val="22"/>
              </w:rPr>
              <w:t>:</w:t>
            </w:r>
          </w:p>
          <w:p w14:paraId="42BD5EA6" w14:textId="77777777" w:rsidR="00FC61FD" w:rsidRPr="002928D2" w:rsidRDefault="00FC61FD" w:rsidP="00CB18BE">
            <w:pPr>
              <w:pStyle w:val="NormalWeb"/>
              <w:tabs>
                <w:tab w:val="left" w:pos="1195"/>
              </w:tabs>
              <w:spacing w:before="0" w:beforeAutospacing="0" w:after="0" w:afterAutospacing="0"/>
              <w:rPr>
                <w:rFonts w:ascii="Arial" w:hAnsi="Arial" w:cs="Arial"/>
                <w:sz w:val="18"/>
                <w:szCs w:val="18"/>
                <w:lang w:val="en-GB"/>
              </w:rPr>
            </w:pPr>
          </w:p>
          <w:p w14:paraId="40C84A40" w14:textId="2CEF7285" w:rsidR="00B43053" w:rsidRPr="002928D2" w:rsidRDefault="00A64D99" w:rsidP="00A64D99">
            <w:pPr>
              <w:pStyle w:val="NormalWeb"/>
              <w:tabs>
                <w:tab w:val="left" w:pos="1195"/>
              </w:tabs>
              <w:spacing w:before="0" w:beforeAutospacing="0" w:after="0" w:afterAutospacing="0"/>
              <w:rPr>
                <w:rFonts w:ascii="Arial" w:hAnsi="Arial" w:cs="Arial"/>
                <w:sz w:val="18"/>
                <w:szCs w:val="18"/>
                <w:lang w:val="en-GB"/>
              </w:rPr>
            </w:pPr>
            <w:r>
              <w:rPr>
                <w:rFonts w:ascii="Arial" w:hAnsi="Arial" w:cs="Arial"/>
                <w:b/>
                <w:bCs/>
                <w:sz w:val="18"/>
                <w:szCs w:val="18"/>
                <w:lang w:val="en-GB"/>
              </w:rPr>
              <w:t xml:space="preserve">A/ </w:t>
            </w:r>
            <w:r w:rsidR="005D2A08" w:rsidRPr="002928D2">
              <w:rPr>
                <w:rFonts w:ascii="Arial" w:hAnsi="Arial" w:cs="Arial"/>
                <w:b/>
                <w:bCs/>
                <w:sz w:val="18"/>
                <w:szCs w:val="18"/>
                <w:lang w:val="en-GB"/>
              </w:rPr>
              <w:t xml:space="preserve">Changes in the DDNTA 6.4.0-v2.00 </w:t>
            </w:r>
            <w:r w:rsidR="00DD6754" w:rsidRPr="002928D2">
              <w:rPr>
                <w:rFonts w:ascii="Arial" w:hAnsi="Arial" w:cs="Arial"/>
                <w:b/>
                <w:bCs/>
                <w:sz w:val="18"/>
                <w:szCs w:val="18"/>
                <w:lang w:val="en-GB"/>
              </w:rPr>
              <w:t>Main Document</w:t>
            </w:r>
            <w:r w:rsidR="005D2A08" w:rsidRPr="002928D2">
              <w:rPr>
                <w:rFonts w:ascii="Arial" w:hAnsi="Arial" w:cs="Arial"/>
                <w:b/>
                <w:bCs/>
                <w:sz w:val="18"/>
                <w:szCs w:val="18"/>
                <w:lang w:val="en-GB"/>
              </w:rPr>
              <w:t>:</w:t>
            </w:r>
            <w:r w:rsidR="00DD6754" w:rsidRPr="002928D2">
              <w:rPr>
                <w:rFonts w:ascii="Arial" w:hAnsi="Arial" w:cs="Arial"/>
                <w:sz w:val="18"/>
                <w:szCs w:val="18"/>
                <w:lang w:val="en-GB"/>
              </w:rPr>
              <w:t xml:space="preserve"> </w:t>
            </w:r>
          </w:p>
          <w:p w14:paraId="03BBDFA2" w14:textId="77777777" w:rsidR="00B43053" w:rsidRPr="002928D2" w:rsidRDefault="00B43053" w:rsidP="00B43053">
            <w:pPr>
              <w:pStyle w:val="NormalWeb"/>
              <w:tabs>
                <w:tab w:val="left" w:pos="1195"/>
              </w:tabs>
              <w:spacing w:before="0" w:beforeAutospacing="0" w:after="0" w:afterAutospacing="0"/>
              <w:ind w:left="720"/>
              <w:rPr>
                <w:rFonts w:ascii="Arial" w:hAnsi="Arial" w:cs="Arial"/>
                <w:sz w:val="18"/>
                <w:szCs w:val="18"/>
                <w:lang w:val="en-GB"/>
              </w:rPr>
            </w:pPr>
          </w:p>
          <w:p w14:paraId="623AC680" w14:textId="40C8DCA2" w:rsidR="004F1262" w:rsidRPr="004F1262" w:rsidRDefault="004F1262" w:rsidP="004F1262">
            <w:pPr>
              <w:pStyle w:val="NormalWeb"/>
              <w:numPr>
                <w:ilvl w:val="0"/>
                <w:numId w:val="1"/>
              </w:numPr>
              <w:tabs>
                <w:tab w:val="left" w:pos="1195"/>
              </w:tabs>
              <w:spacing w:before="0" w:beforeAutospacing="0" w:after="0" w:afterAutospacing="0"/>
              <w:rPr>
                <w:rFonts w:ascii="Arial" w:hAnsi="Arial" w:cs="Arial"/>
                <w:sz w:val="18"/>
                <w:szCs w:val="18"/>
                <w:lang w:val="en-GB"/>
              </w:rPr>
            </w:pPr>
            <w:r w:rsidRPr="004F1262">
              <w:rPr>
                <w:rFonts w:ascii="Arial" w:hAnsi="Arial" w:cs="Arial"/>
                <w:sz w:val="18"/>
                <w:szCs w:val="18"/>
              </w:rPr>
              <w:t xml:space="preserve">The Figure 32 will be extended to include </w:t>
            </w:r>
            <w:r w:rsidRPr="004F1262">
              <w:rPr>
                <w:rFonts w:ascii="Arial" w:hAnsi="Arial" w:cs="Arial"/>
                <w:i/>
                <w:iCs/>
                <w:sz w:val="18"/>
                <w:szCs w:val="18"/>
              </w:rPr>
              <w:t>T-TRA-TRT-A-011</w:t>
            </w:r>
            <w:r w:rsidRPr="004F1262">
              <w:rPr>
                <w:rFonts w:ascii="Arial" w:hAnsi="Arial" w:cs="Arial"/>
                <w:sz w:val="18"/>
                <w:szCs w:val="18"/>
              </w:rPr>
              <w:t>.</w:t>
            </w:r>
          </w:p>
          <w:p w14:paraId="03DE0C86" w14:textId="36508329" w:rsidR="004F1262" w:rsidRPr="004F1262" w:rsidRDefault="004F1262" w:rsidP="004F1262">
            <w:pPr>
              <w:pStyle w:val="NormalWeb"/>
              <w:tabs>
                <w:tab w:val="left" w:pos="1195"/>
              </w:tabs>
              <w:spacing w:before="0" w:beforeAutospacing="0" w:after="0" w:afterAutospacing="0"/>
              <w:ind w:left="720"/>
              <w:rPr>
                <w:rFonts w:ascii="Arial" w:hAnsi="Arial" w:cs="Arial"/>
                <w:sz w:val="18"/>
                <w:szCs w:val="18"/>
              </w:rPr>
            </w:pPr>
            <w:r w:rsidRPr="004F1262">
              <w:rPr>
                <w:rFonts w:ascii="Arial" w:hAnsi="Arial" w:cs="Arial"/>
                <w:noProof/>
                <w:sz w:val="18"/>
                <w:szCs w:val="18"/>
              </w:rPr>
              <w:drawing>
                <wp:inline distT="0" distB="0" distL="0" distR="0" wp14:anchorId="0068DB40" wp14:editId="57346463">
                  <wp:extent cx="2314575" cy="1257300"/>
                  <wp:effectExtent l="0" t="0" r="9525" b="0"/>
                  <wp:docPr id="1057018898"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14575" cy="1257300"/>
                          </a:xfrm>
                          <a:prstGeom prst="rect">
                            <a:avLst/>
                          </a:prstGeom>
                          <a:noFill/>
                          <a:ln>
                            <a:noFill/>
                          </a:ln>
                        </pic:spPr>
                      </pic:pic>
                    </a:graphicData>
                  </a:graphic>
                </wp:inline>
              </w:drawing>
            </w:r>
          </w:p>
          <w:p w14:paraId="1C14B46D" w14:textId="77777777" w:rsidR="004F1262" w:rsidRDefault="004F1262" w:rsidP="004F1262">
            <w:pPr>
              <w:pStyle w:val="NormalWeb"/>
              <w:tabs>
                <w:tab w:val="left" w:pos="1195"/>
              </w:tabs>
              <w:spacing w:before="0" w:beforeAutospacing="0" w:after="0" w:afterAutospacing="0"/>
              <w:ind w:left="720"/>
              <w:rPr>
                <w:rFonts w:ascii="Arial" w:hAnsi="Arial" w:cs="Arial"/>
                <w:sz w:val="18"/>
                <w:szCs w:val="18"/>
                <w:lang w:val="en-GB"/>
              </w:rPr>
            </w:pPr>
          </w:p>
          <w:p w14:paraId="1170C2CD" w14:textId="0140554A" w:rsidR="005D2A08" w:rsidRPr="002928D2" w:rsidRDefault="00B75382"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 xml:space="preserve">The </w:t>
            </w:r>
            <w:r w:rsidR="00922803" w:rsidRPr="002928D2">
              <w:rPr>
                <w:rFonts w:ascii="Arial" w:hAnsi="Arial" w:cs="Arial"/>
                <w:sz w:val="18"/>
                <w:szCs w:val="18"/>
                <w:lang w:val="en-GB"/>
              </w:rPr>
              <w:t>following changes will be applied to the existing business scenario</w:t>
            </w:r>
            <w:r w:rsidR="000B7D49" w:rsidRPr="002928D2">
              <w:rPr>
                <w:rFonts w:ascii="Arial" w:hAnsi="Arial" w:cs="Arial"/>
                <w:sz w:val="18"/>
                <w:szCs w:val="18"/>
                <w:lang w:val="en-GB"/>
              </w:rPr>
              <w:t xml:space="preserve"> </w:t>
            </w:r>
            <w:r w:rsidR="00927232" w:rsidRPr="002928D2">
              <w:rPr>
                <w:rFonts w:ascii="Arial" w:hAnsi="Arial" w:cs="Arial"/>
                <w:b/>
                <w:bCs/>
                <w:sz w:val="18"/>
                <w:szCs w:val="18"/>
                <w:lang w:val="en-GB"/>
              </w:rPr>
              <w:t>III.II.5.3.1.2 T-TRA-TRT-A-004-Control by Office of Transit with Passage Not Confirmed</w:t>
            </w:r>
            <w:r w:rsidR="00494E26" w:rsidRPr="002928D2">
              <w:rPr>
                <w:rFonts w:ascii="Arial" w:hAnsi="Arial" w:cs="Arial"/>
                <w:sz w:val="18"/>
                <w:szCs w:val="18"/>
                <w:lang w:val="en-GB"/>
              </w:rPr>
              <w:t xml:space="preserve">: </w:t>
            </w:r>
          </w:p>
          <w:p w14:paraId="47ADA6CA" w14:textId="77777777" w:rsidR="00922803" w:rsidRPr="002928D2" w:rsidRDefault="00922803" w:rsidP="00922803">
            <w:pPr>
              <w:pStyle w:val="NormalWeb"/>
              <w:tabs>
                <w:tab w:val="left" w:pos="1195"/>
              </w:tabs>
              <w:spacing w:before="0" w:beforeAutospacing="0" w:after="0" w:afterAutospacing="0"/>
              <w:ind w:left="720"/>
              <w:rPr>
                <w:rFonts w:ascii="Arial" w:hAnsi="Arial" w:cs="Arial"/>
                <w:sz w:val="18"/>
                <w:szCs w:val="18"/>
                <w:lang w:val="en-GB"/>
              </w:rPr>
            </w:pPr>
          </w:p>
          <w:p w14:paraId="449E0143" w14:textId="27707617" w:rsidR="00494E26" w:rsidRPr="002928D2" w:rsidRDefault="001862BD"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 xml:space="preserve">The scenario will be renamed as follows: </w:t>
            </w:r>
            <w:r w:rsidR="00922803" w:rsidRPr="002928D2">
              <w:rPr>
                <w:rFonts w:ascii="Arial" w:hAnsi="Arial" w:cs="Arial"/>
                <w:sz w:val="18"/>
                <w:szCs w:val="18"/>
                <w:lang w:val="en-GB"/>
              </w:rPr>
              <w:t xml:space="preserve">T-TRA-TRT-A-004-Control by Office of Transit with Passage Not Confirmed </w:t>
            </w:r>
            <w:r w:rsidR="00922803" w:rsidRPr="002928D2">
              <w:rPr>
                <w:rFonts w:ascii="Arial" w:hAnsi="Arial" w:cs="Arial"/>
                <w:b/>
                <w:bCs/>
                <w:sz w:val="18"/>
                <w:szCs w:val="18"/>
                <w:highlight w:val="yellow"/>
                <w:lang w:val="en-GB"/>
              </w:rPr>
              <w:t>(Movement stopped)</w:t>
            </w:r>
          </w:p>
          <w:p w14:paraId="6E1682FB" w14:textId="3020D3B1" w:rsidR="00F26A8E" w:rsidRPr="002928D2" w:rsidRDefault="00F26A8E" w:rsidP="00BF69C9">
            <w:pPr>
              <w:pStyle w:val="NormalWeb"/>
              <w:tabs>
                <w:tab w:val="left" w:pos="1195"/>
              </w:tabs>
              <w:spacing w:before="0" w:beforeAutospacing="0" w:after="0" w:afterAutospacing="0"/>
              <w:ind w:left="1440"/>
              <w:rPr>
                <w:rFonts w:ascii="Arial" w:hAnsi="Arial" w:cs="Arial"/>
                <w:sz w:val="18"/>
                <w:szCs w:val="18"/>
                <w:lang w:val="en-GB"/>
              </w:rPr>
            </w:pPr>
          </w:p>
          <w:p w14:paraId="2C4140F3" w14:textId="6D5E189D" w:rsidR="00BF69C9" w:rsidRPr="002928D2" w:rsidRDefault="00BF69C9"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The following paragraph</w:t>
            </w:r>
            <w:r w:rsidR="00554192" w:rsidRPr="002928D2">
              <w:rPr>
                <w:rFonts w:ascii="Arial" w:hAnsi="Arial" w:cs="Arial"/>
                <w:sz w:val="18"/>
                <w:szCs w:val="18"/>
                <w:lang w:val="en-GB"/>
              </w:rPr>
              <w:t>s</w:t>
            </w:r>
            <w:r w:rsidRPr="002928D2">
              <w:rPr>
                <w:rFonts w:ascii="Arial" w:hAnsi="Arial" w:cs="Arial"/>
                <w:sz w:val="18"/>
                <w:szCs w:val="18"/>
                <w:lang w:val="en-GB"/>
              </w:rPr>
              <w:t xml:space="preserve"> will be updated as follows:</w:t>
            </w:r>
          </w:p>
          <w:p w14:paraId="5D16581E" w14:textId="77777777" w:rsidR="00BF69C9" w:rsidRPr="002928D2" w:rsidRDefault="00BF69C9" w:rsidP="00BF69C9">
            <w:pPr>
              <w:pStyle w:val="ListParagraph"/>
              <w:rPr>
                <w:rFonts w:ascii="Arial" w:hAnsi="Arial" w:cs="Arial"/>
                <w:sz w:val="18"/>
                <w:szCs w:val="18"/>
              </w:rPr>
            </w:pPr>
          </w:p>
          <w:p w14:paraId="1EE19CCF" w14:textId="4B794907" w:rsidR="00554192" w:rsidRPr="00530FF3" w:rsidRDefault="000F5737" w:rsidP="00554192">
            <w:pPr>
              <w:pStyle w:val="NormalWeb"/>
              <w:tabs>
                <w:tab w:val="left" w:pos="1195"/>
              </w:tabs>
              <w:spacing w:before="0" w:beforeAutospacing="0" w:after="0" w:afterAutospacing="0"/>
              <w:ind w:left="1450"/>
              <w:rPr>
                <w:lang w:val="en-GB"/>
              </w:rPr>
            </w:pPr>
            <w:r w:rsidRPr="00530FF3">
              <w:rPr>
                <w:lang w:val="en-GB"/>
              </w:rPr>
              <w:t xml:space="preserve">This scenario describes what happens when the carrier of the consignment arrives at the Office of Transit and after the Office of Transit retrieves the movement information via the MRN, it is assessed that </w:t>
            </w:r>
            <w:r w:rsidRPr="00530FF3">
              <w:rPr>
                <w:strike/>
                <w:color w:val="FF0000"/>
                <w:lang w:val="en-GB"/>
              </w:rPr>
              <w:t>the goods shall not cross the border of this Office of Transit. In that case,</w:t>
            </w:r>
            <w:r w:rsidRPr="00530FF3">
              <w:rPr>
                <w:lang w:val="en-GB"/>
              </w:rPr>
              <w:t xml:space="preserve"> the movement is stopped as per scenario, and </w:t>
            </w:r>
            <w:r w:rsidR="00C64C8D" w:rsidRPr="00530FF3">
              <w:rPr>
                <w:b/>
                <w:bCs/>
                <w:highlight w:val="yellow"/>
                <w:lang w:val="en-GB"/>
              </w:rPr>
              <w:t>hence</w:t>
            </w:r>
            <w:r w:rsidR="00C64C8D" w:rsidRPr="00530FF3">
              <w:rPr>
                <w:lang w:val="en-GB"/>
              </w:rPr>
              <w:t xml:space="preserve"> </w:t>
            </w:r>
            <w:r w:rsidRPr="00530FF3">
              <w:rPr>
                <w:lang w:val="en-GB"/>
              </w:rPr>
              <w:t xml:space="preserve">the Office of Transit </w:t>
            </w:r>
            <w:r w:rsidRPr="00530FF3">
              <w:rPr>
                <w:b/>
                <w:bCs/>
                <w:highlight w:val="yellow"/>
                <w:lang w:val="en-GB"/>
              </w:rPr>
              <w:t>must</w:t>
            </w:r>
            <w:r w:rsidRPr="00530FF3">
              <w:rPr>
                <w:lang w:val="en-GB"/>
              </w:rPr>
              <w:t xml:space="preserve"> </w:t>
            </w:r>
            <w:proofErr w:type="spellStart"/>
            <w:r w:rsidRPr="00530FF3">
              <w:rPr>
                <w:strike/>
                <w:color w:val="FF0000"/>
                <w:lang w:val="en-GB"/>
              </w:rPr>
              <w:t>becomes</w:t>
            </w:r>
            <w:proofErr w:type="spellEnd"/>
            <w:r w:rsidRPr="00530FF3">
              <w:rPr>
                <w:lang w:val="en-GB"/>
              </w:rPr>
              <w:t xml:space="preserve"> </w:t>
            </w:r>
            <w:r w:rsidRPr="00530FF3">
              <w:rPr>
                <w:b/>
                <w:bCs/>
                <w:highlight w:val="yellow"/>
                <w:lang w:val="en-GB"/>
              </w:rPr>
              <w:t>be designated as the</w:t>
            </w:r>
            <w:r w:rsidRPr="00530FF3">
              <w:rPr>
                <w:lang w:val="en-GB"/>
              </w:rPr>
              <w:t xml:space="preserve"> Actual Office of Destination. In case this is not feasible due to the fact that the specific office cannot possibly have that role, another relevant Office in the same country that possesses the role of Destination should be used to end the transit procedure</w:t>
            </w:r>
          </w:p>
          <w:p w14:paraId="478323D7" w14:textId="6A5098CC" w:rsidR="00554192" w:rsidRPr="00530FF3" w:rsidRDefault="00554192" w:rsidP="00BF69C9">
            <w:pPr>
              <w:pStyle w:val="NormalWeb"/>
              <w:tabs>
                <w:tab w:val="left" w:pos="1195"/>
              </w:tabs>
              <w:spacing w:before="0" w:beforeAutospacing="0" w:after="0" w:afterAutospacing="0"/>
              <w:ind w:left="1450"/>
              <w:rPr>
                <w:rFonts w:ascii="Arial" w:hAnsi="Arial" w:cs="Arial"/>
                <w:lang w:val="en-GB"/>
              </w:rPr>
            </w:pPr>
            <w:r w:rsidRPr="00530FF3">
              <w:rPr>
                <w:rFonts w:ascii="Arial" w:hAnsi="Arial" w:cs="Arial"/>
                <w:lang w:val="en-GB"/>
              </w:rPr>
              <w:t>(…)</w:t>
            </w:r>
          </w:p>
          <w:p w14:paraId="38915C2B" w14:textId="7C2C45B0" w:rsidR="00554192" w:rsidRPr="00530FF3" w:rsidRDefault="00554192" w:rsidP="00BF69C9">
            <w:pPr>
              <w:pStyle w:val="NormalWeb"/>
              <w:tabs>
                <w:tab w:val="left" w:pos="1195"/>
              </w:tabs>
              <w:spacing w:before="0" w:beforeAutospacing="0" w:after="0" w:afterAutospacing="0"/>
              <w:ind w:left="1450"/>
              <w:rPr>
                <w:lang w:val="en-GB"/>
              </w:rPr>
            </w:pPr>
            <w:r w:rsidRPr="00530FF3">
              <w:rPr>
                <w:b/>
                <w:highlight w:val="green"/>
                <w:lang w:val="en-GB"/>
              </w:rPr>
              <w:t xml:space="preserve">[Step </w:t>
            </w:r>
            <w:r w:rsidRPr="00530FF3">
              <w:rPr>
                <w:b/>
                <w:highlight w:val="green"/>
                <w:lang w:val="en-GB"/>
              </w:rPr>
              <w:fldChar w:fldCharType="begin"/>
            </w:r>
            <w:r w:rsidRPr="00530FF3">
              <w:rPr>
                <w:b/>
                <w:highlight w:val="green"/>
                <w:lang w:val="en-GB"/>
              </w:rPr>
              <w:instrText xml:space="preserve"> seq TRT-A-004</w:instrText>
            </w:r>
            <w:r w:rsidRPr="00530FF3">
              <w:rPr>
                <w:b/>
                <w:highlight w:val="green"/>
                <w:lang w:val="en-GB"/>
              </w:rPr>
              <w:fldChar w:fldCharType="separate"/>
            </w:r>
            <w:r w:rsidRPr="00530FF3">
              <w:rPr>
                <w:b/>
                <w:noProof/>
                <w:highlight w:val="green"/>
                <w:lang w:val="en-GB"/>
              </w:rPr>
              <w:t>15</w:t>
            </w:r>
            <w:r w:rsidRPr="00530FF3">
              <w:rPr>
                <w:b/>
                <w:highlight w:val="green"/>
                <w:lang w:val="en-GB"/>
              </w:rPr>
              <w:fldChar w:fldCharType="end"/>
            </w:r>
            <w:r w:rsidRPr="00530FF3">
              <w:rPr>
                <w:b/>
                <w:highlight w:val="green"/>
                <w:lang w:val="en-GB"/>
              </w:rPr>
              <w:t>]</w:t>
            </w:r>
            <w:r w:rsidRPr="00530FF3">
              <w:rPr>
                <w:highlight w:val="green"/>
                <w:lang w:val="en-GB"/>
              </w:rPr>
              <w:t xml:space="preserve"> The Office of Transit decides to stop the movement and sends the </w:t>
            </w:r>
            <w:r w:rsidRPr="00530FF3">
              <w:rPr>
                <w:strike/>
                <w:color w:val="FF0000"/>
                <w:highlight w:val="green"/>
                <w:lang w:val="en-GB"/>
              </w:rPr>
              <w:t>‘Rejection Crossing Frontier’ C_NCF_REJ (IE119)</w:t>
            </w:r>
            <w:r w:rsidRPr="00530FF3">
              <w:rPr>
                <w:highlight w:val="green"/>
                <w:lang w:val="en-GB"/>
              </w:rPr>
              <w:t xml:space="preserve"> </w:t>
            </w:r>
            <w:r w:rsidR="00957ED8" w:rsidRPr="00530FF3">
              <w:rPr>
                <w:b/>
                <w:bCs/>
                <w:highlight w:val="yellow"/>
                <w:lang w:val="en-GB"/>
              </w:rPr>
              <w:t>‘</w:t>
            </w:r>
            <w:r w:rsidR="00A13522" w:rsidRPr="00530FF3">
              <w:rPr>
                <w:b/>
                <w:bCs/>
                <w:highlight w:val="yellow"/>
                <w:lang w:val="en-GB"/>
              </w:rPr>
              <w:t>Notification Crossing Frontier</w:t>
            </w:r>
            <w:r w:rsidR="00957ED8" w:rsidRPr="00530FF3">
              <w:rPr>
                <w:b/>
                <w:bCs/>
                <w:highlight w:val="yellow"/>
                <w:lang w:val="en-GB"/>
              </w:rPr>
              <w:t xml:space="preserve">’ </w:t>
            </w:r>
            <w:r w:rsidR="003759E5" w:rsidRPr="00530FF3">
              <w:rPr>
                <w:b/>
                <w:bCs/>
                <w:highlight w:val="yellow"/>
                <w:lang w:val="en-GB"/>
              </w:rPr>
              <w:t xml:space="preserve">C_NCF_NOT </w:t>
            </w:r>
            <w:r w:rsidR="0086393A" w:rsidRPr="00530FF3">
              <w:rPr>
                <w:b/>
                <w:bCs/>
                <w:highlight w:val="yellow"/>
                <w:lang w:val="en-GB"/>
              </w:rPr>
              <w:t xml:space="preserve">(IE118) </w:t>
            </w:r>
            <w:r w:rsidRPr="00530FF3">
              <w:rPr>
                <w:highlight w:val="green"/>
                <w:lang w:val="en-GB"/>
              </w:rPr>
              <w:t xml:space="preserve">message to the Office of Departure. The state at the Office of Transit is set to </w:t>
            </w:r>
            <w:hyperlink w:anchor="_Office_of_Transit" w:history="1">
              <w:r w:rsidRPr="00530FF3">
                <w:rPr>
                  <w:rStyle w:val="Hyperlink"/>
                  <w:highlight w:val="green"/>
                  <w:lang w:val="en-GB"/>
                </w:rPr>
                <w:t>Movement stopped</w:t>
              </w:r>
            </w:hyperlink>
            <w:r w:rsidRPr="00530FF3">
              <w:rPr>
                <w:highlight w:val="green"/>
                <w:lang w:val="en-GB"/>
              </w:rPr>
              <w:t xml:space="preserve">, while the state at the Office of Departure remains </w:t>
            </w:r>
            <w:hyperlink w:anchor="_Office_of_Departure_1" w:history="1">
              <w:r w:rsidRPr="00530FF3">
                <w:rPr>
                  <w:rStyle w:val="Hyperlink"/>
                  <w:highlight w:val="green"/>
                  <w:lang w:val="en-GB"/>
                </w:rPr>
                <w:t>Movement released</w:t>
              </w:r>
            </w:hyperlink>
            <w:r w:rsidRPr="00530FF3">
              <w:rPr>
                <w:highlight w:val="green"/>
                <w:lang w:val="en-GB"/>
              </w:rPr>
              <w:t>.</w:t>
            </w:r>
          </w:p>
          <w:p w14:paraId="5B3EE87F" w14:textId="77777777" w:rsidR="004C5B4F" w:rsidRPr="002928D2" w:rsidRDefault="004C5B4F" w:rsidP="00BF69C9">
            <w:pPr>
              <w:pStyle w:val="NormalWeb"/>
              <w:tabs>
                <w:tab w:val="left" w:pos="1195"/>
              </w:tabs>
              <w:spacing w:before="0" w:beforeAutospacing="0" w:after="0" w:afterAutospacing="0"/>
              <w:ind w:left="1450"/>
              <w:rPr>
                <w:rFonts w:ascii="Arial" w:hAnsi="Arial" w:cs="Arial"/>
                <w:sz w:val="18"/>
                <w:szCs w:val="18"/>
                <w:lang w:val="en-GB"/>
              </w:rPr>
            </w:pPr>
          </w:p>
          <w:p w14:paraId="5A2785BC" w14:textId="3CA33535" w:rsidR="004C5B4F" w:rsidRPr="002928D2" w:rsidRDefault="004C5B4F" w:rsidP="00BF69C9">
            <w:pPr>
              <w:pStyle w:val="NormalWeb"/>
              <w:tabs>
                <w:tab w:val="left" w:pos="1195"/>
              </w:tabs>
              <w:spacing w:before="0" w:beforeAutospacing="0" w:after="0" w:afterAutospacing="0"/>
              <w:ind w:left="1450"/>
              <w:rPr>
                <w:rFonts w:ascii="Arial" w:hAnsi="Arial" w:cs="Arial"/>
                <w:sz w:val="18"/>
                <w:szCs w:val="18"/>
                <w:lang w:val="en-GB"/>
              </w:rPr>
            </w:pPr>
            <w:r w:rsidRPr="00530FF3">
              <w:rPr>
                <w:i/>
                <w:iCs/>
                <w:highlight w:val="green"/>
                <w:lang w:val="en-GB"/>
              </w:rPr>
              <w:t xml:space="preserve">NOTE: Another possible scenario is for an Office of Transit to send the ‘Notification Crossing Frontier’ C_NCF_NOT (IE118) message to the Office of Departure </w:t>
            </w:r>
            <w:r w:rsidRPr="00530FF3">
              <w:rPr>
                <w:highlight w:val="green"/>
                <w:lang w:val="en-GB"/>
              </w:rPr>
              <w:t xml:space="preserve"> </w:t>
            </w:r>
            <w:r w:rsidRPr="00530FF3">
              <w:rPr>
                <w:i/>
                <w:iCs/>
                <w:highlight w:val="green"/>
                <w:lang w:val="en-GB"/>
              </w:rPr>
              <w:t xml:space="preserve">to authorise the transit movement to cross the border, and then at the same or a different Customs Office within the same National Administration to decide to stop the movement (for example, due to a broken-down truck). Regarding the latter scenario, please see </w:t>
            </w:r>
            <w:hyperlink w:anchor="_T-TRA-INC-A-002-Transit_Movement_do" w:history="1">
              <w:r w:rsidRPr="00530FF3">
                <w:rPr>
                  <w:rStyle w:val="LinksChar"/>
                  <w:iCs/>
                  <w:highlight w:val="green"/>
                  <w:lang w:val="en-GB"/>
                </w:rPr>
                <w:t>T-TRA-INC-A-002-Transit Movement does not continue-Office of Incident Registration becomes Actual Office of Destination</w:t>
              </w:r>
            </w:hyperlink>
            <w:r w:rsidRPr="00530FF3">
              <w:rPr>
                <w:i/>
                <w:iCs/>
                <w:highlight w:val="green"/>
                <w:lang w:val="en-GB"/>
              </w:rPr>
              <w:t>.</w:t>
            </w:r>
          </w:p>
          <w:p w14:paraId="1EF97958" w14:textId="77777777" w:rsidR="005D2A08" w:rsidRPr="002928D2" w:rsidRDefault="005D2A08" w:rsidP="005D2A08">
            <w:pPr>
              <w:pStyle w:val="NormalWeb"/>
              <w:tabs>
                <w:tab w:val="left" w:pos="1195"/>
              </w:tabs>
              <w:spacing w:before="0" w:beforeAutospacing="0" w:after="0" w:afterAutospacing="0"/>
              <w:ind w:left="720"/>
              <w:rPr>
                <w:rFonts w:ascii="Arial" w:hAnsi="Arial" w:cs="Arial"/>
                <w:sz w:val="18"/>
                <w:szCs w:val="18"/>
                <w:lang w:val="en-GB"/>
              </w:rPr>
            </w:pPr>
          </w:p>
          <w:p w14:paraId="7CAA078C" w14:textId="626CB910" w:rsidR="00B263BE" w:rsidRPr="002928D2" w:rsidRDefault="00B263BE" w:rsidP="00B263BE">
            <w:pPr>
              <w:ind w:left="1450"/>
            </w:pPr>
            <w:bookmarkStart w:id="2" w:name="Step_14_T_TRA_TRT_A_004"/>
            <w:r w:rsidRPr="002928D2">
              <w:rPr>
                <w:b/>
              </w:rPr>
              <w:t xml:space="preserve">[Step </w:t>
            </w:r>
            <w:r w:rsidRPr="002928D2">
              <w:rPr>
                <w:b/>
              </w:rPr>
              <w:fldChar w:fldCharType="begin"/>
            </w:r>
            <w:r w:rsidRPr="002928D2">
              <w:rPr>
                <w:b/>
              </w:rPr>
              <w:instrText xml:space="preserve"> seq TRT-A-004</w:instrText>
            </w:r>
            <w:r w:rsidRPr="002928D2">
              <w:rPr>
                <w:b/>
              </w:rPr>
              <w:fldChar w:fldCharType="separate"/>
            </w:r>
            <w:r w:rsidRPr="002928D2">
              <w:rPr>
                <w:b/>
                <w:noProof/>
              </w:rPr>
              <w:t>16</w:t>
            </w:r>
            <w:r w:rsidRPr="002928D2">
              <w:rPr>
                <w:b/>
              </w:rPr>
              <w:fldChar w:fldCharType="end"/>
            </w:r>
            <w:r w:rsidRPr="002928D2">
              <w:rPr>
                <w:b/>
              </w:rPr>
              <w:t>]</w:t>
            </w:r>
            <w:bookmarkEnd w:id="2"/>
            <w:r w:rsidRPr="002928D2">
              <w:t xml:space="preserve"> </w:t>
            </w:r>
            <w:bookmarkStart w:id="3" w:name="_Hlk15569436"/>
            <w:r w:rsidRPr="002928D2">
              <w:t xml:space="preserve">Additionally, this Office authorises the transit movement to end its journey to this country and thus this Office of Transit </w:t>
            </w:r>
            <w:r w:rsidRPr="002928D2">
              <w:rPr>
                <w:b/>
                <w:bCs/>
                <w:highlight w:val="yellow"/>
              </w:rPr>
              <w:t>must</w:t>
            </w:r>
            <w:r w:rsidRPr="002928D2">
              <w:t xml:space="preserve"> now act</w:t>
            </w:r>
            <w:r w:rsidRPr="002928D2">
              <w:rPr>
                <w:strike/>
                <w:color w:val="FF0000"/>
              </w:rPr>
              <w:t>s</w:t>
            </w:r>
            <w:r w:rsidRPr="002928D2">
              <w:t xml:space="preserve"> as an Actual Office of Destination. Hence, the arrival process is triggered manually and in case the ‘Anticipated Arrival Record’ is not nationally available, the Office of </w:t>
            </w:r>
            <w:r w:rsidRPr="002928D2">
              <w:lastRenderedPageBreak/>
              <w:t>Destination sends the ‘Anticipated Arrival Record Request’ C_AAR_REQ (IE002) to the Office of Departure.</w:t>
            </w:r>
            <w:bookmarkEnd w:id="3"/>
          </w:p>
          <w:p w14:paraId="291B5270" w14:textId="77777777" w:rsidR="00637063" w:rsidRPr="002928D2" w:rsidRDefault="00637063" w:rsidP="005F3755">
            <w:pPr>
              <w:pStyle w:val="NormalWeb"/>
              <w:tabs>
                <w:tab w:val="left" w:pos="1195"/>
              </w:tabs>
              <w:spacing w:before="0" w:beforeAutospacing="0" w:after="0" w:afterAutospacing="0"/>
              <w:rPr>
                <w:rFonts w:ascii="Arial" w:hAnsi="Arial" w:cs="Arial"/>
                <w:sz w:val="18"/>
                <w:szCs w:val="18"/>
                <w:lang w:val="en-GB"/>
              </w:rPr>
            </w:pPr>
          </w:p>
          <w:p w14:paraId="55358DA0" w14:textId="1548AC96" w:rsidR="00745060" w:rsidRPr="002928D2" w:rsidRDefault="00D30104"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 xml:space="preserve">The </w:t>
            </w:r>
            <w:r w:rsidRPr="002928D2">
              <w:rPr>
                <w:rFonts w:ascii="Arial" w:hAnsi="Arial" w:cs="Arial"/>
                <w:b/>
                <w:bCs/>
                <w:sz w:val="18"/>
                <w:szCs w:val="18"/>
                <w:lang w:val="en-GB"/>
              </w:rPr>
              <w:t>Figure 34</w:t>
            </w:r>
            <w:r w:rsidR="00ED0F3F" w:rsidRPr="002928D2">
              <w:rPr>
                <w:rFonts w:ascii="Arial" w:hAnsi="Arial" w:cs="Arial"/>
                <w:b/>
                <w:bCs/>
                <w:sz w:val="18"/>
                <w:szCs w:val="18"/>
                <w:lang w:val="en-GB"/>
              </w:rPr>
              <w:t xml:space="preserve"> (Time Sequence Diagram</w:t>
            </w:r>
            <w:r w:rsidR="00E92FE4" w:rsidRPr="002928D2">
              <w:rPr>
                <w:rFonts w:ascii="Arial" w:hAnsi="Arial" w:cs="Arial"/>
                <w:b/>
                <w:bCs/>
                <w:sz w:val="18"/>
                <w:szCs w:val="18"/>
                <w:lang w:val="en-GB"/>
              </w:rPr>
              <w:t xml:space="preserve"> </w:t>
            </w:r>
            <w:r w:rsidR="00ED0F3F" w:rsidRPr="002928D2">
              <w:rPr>
                <w:rFonts w:ascii="Arial" w:hAnsi="Arial" w:cs="Arial"/>
                <w:b/>
                <w:bCs/>
                <w:sz w:val="18"/>
                <w:szCs w:val="18"/>
                <w:lang w:val="en-GB"/>
              </w:rPr>
              <w:t>of the T-TRA-TRT-A-004</w:t>
            </w:r>
            <w:r w:rsidR="00E92FE4" w:rsidRPr="002928D2">
              <w:rPr>
                <w:rFonts w:ascii="Arial" w:hAnsi="Arial" w:cs="Arial"/>
                <w:b/>
                <w:bCs/>
                <w:sz w:val="18"/>
                <w:szCs w:val="18"/>
                <w:lang w:val="en-GB"/>
              </w:rPr>
              <w:t>)</w:t>
            </w:r>
            <w:r w:rsidR="00ED0F3F" w:rsidRPr="002928D2">
              <w:rPr>
                <w:rFonts w:ascii="Arial" w:hAnsi="Arial" w:cs="Arial"/>
                <w:sz w:val="18"/>
                <w:szCs w:val="18"/>
                <w:lang w:val="en-GB"/>
              </w:rPr>
              <w:t xml:space="preserve"> will be updated by replacing the </w:t>
            </w:r>
            <w:r w:rsidR="00ED0F3F" w:rsidRPr="002928D2">
              <w:rPr>
                <w:rFonts w:ascii="Arial" w:hAnsi="Arial" w:cs="Arial"/>
                <w:strike/>
                <w:color w:val="FF0000"/>
                <w:sz w:val="18"/>
                <w:szCs w:val="18"/>
                <w:lang w:val="en-GB"/>
              </w:rPr>
              <w:t>IE119</w:t>
            </w:r>
            <w:r w:rsidR="00ED0F3F" w:rsidRPr="002928D2">
              <w:rPr>
                <w:rFonts w:ascii="Arial" w:hAnsi="Arial" w:cs="Arial"/>
                <w:sz w:val="18"/>
                <w:szCs w:val="18"/>
                <w:lang w:val="en-GB"/>
              </w:rPr>
              <w:t xml:space="preserve"> message with the </w:t>
            </w:r>
            <w:r w:rsidR="00ED0F3F" w:rsidRPr="002928D2">
              <w:rPr>
                <w:rFonts w:ascii="Arial" w:hAnsi="Arial" w:cs="Arial"/>
                <w:b/>
                <w:bCs/>
                <w:sz w:val="18"/>
                <w:szCs w:val="18"/>
                <w:highlight w:val="yellow"/>
                <w:lang w:val="en-GB"/>
              </w:rPr>
              <w:t>IE118</w:t>
            </w:r>
            <w:r w:rsidR="003C441B" w:rsidRPr="002928D2">
              <w:rPr>
                <w:rFonts w:ascii="Arial" w:hAnsi="Arial" w:cs="Arial"/>
                <w:sz w:val="18"/>
                <w:szCs w:val="18"/>
                <w:lang w:val="en-GB"/>
              </w:rPr>
              <w:t>.</w:t>
            </w:r>
          </w:p>
          <w:p w14:paraId="53F18E05" w14:textId="77777777" w:rsidR="00B1513C" w:rsidRDefault="00B1513C" w:rsidP="005D2A08">
            <w:pPr>
              <w:pStyle w:val="NormalWeb"/>
              <w:tabs>
                <w:tab w:val="left" w:pos="1195"/>
              </w:tabs>
              <w:spacing w:before="0" w:beforeAutospacing="0" w:after="0" w:afterAutospacing="0"/>
              <w:ind w:left="720"/>
              <w:rPr>
                <w:rFonts w:ascii="Arial" w:hAnsi="Arial" w:cs="Arial"/>
                <w:sz w:val="18"/>
                <w:szCs w:val="18"/>
                <w:lang w:val="en-GB"/>
              </w:rPr>
            </w:pPr>
          </w:p>
          <w:p w14:paraId="48C959D9" w14:textId="77777777" w:rsidR="004F1262" w:rsidRPr="002928D2" w:rsidRDefault="004F1262" w:rsidP="005D2A08">
            <w:pPr>
              <w:pStyle w:val="NormalWeb"/>
              <w:tabs>
                <w:tab w:val="left" w:pos="1195"/>
              </w:tabs>
              <w:spacing w:before="0" w:beforeAutospacing="0" w:after="0" w:afterAutospacing="0"/>
              <w:ind w:left="720"/>
              <w:rPr>
                <w:rFonts w:ascii="Arial" w:hAnsi="Arial" w:cs="Arial"/>
                <w:sz w:val="18"/>
                <w:szCs w:val="18"/>
                <w:lang w:val="en-GB"/>
              </w:rPr>
            </w:pPr>
          </w:p>
          <w:p w14:paraId="46E2B935" w14:textId="1A9FDD66" w:rsidR="00745060" w:rsidRPr="002928D2" w:rsidRDefault="004A513F"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 xml:space="preserve">A new business scenario (text and Time Sequence Diagram) will be introduced with the name:  </w:t>
            </w:r>
            <w:r w:rsidRPr="002928D2">
              <w:rPr>
                <w:rFonts w:ascii="Arial" w:hAnsi="Arial" w:cs="Arial"/>
                <w:b/>
                <w:bCs/>
                <w:sz w:val="18"/>
                <w:szCs w:val="18"/>
                <w:highlight w:val="yellow"/>
                <w:lang w:val="en-GB"/>
              </w:rPr>
              <w:t>T-TRA-TRT-A-011-Control by Office of Transit with Passage Not Confirmed (Frontier-crossing refused)</w:t>
            </w:r>
            <w:r w:rsidR="00716923" w:rsidRPr="002928D2">
              <w:rPr>
                <w:rFonts w:ascii="Arial" w:hAnsi="Arial" w:cs="Arial"/>
                <w:b/>
                <w:bCs/>
                <w:sz w:val="18"/>
                <w:szCs w:val="18"/>
                <w:lang w:val="en-GB"/>
              </w:rPr>
              <w:t xml:space="preserve"> </w:t>
            </w:r>
            <w:r w:rsidR="00716923" w:rsidRPr="002928D2">
              <w:rPr>
                <w:rFonts w:ascii="Arial" w:hAnsi="Arial" w:cs="Arial"/>
                <w:sz w:val="18"/>
                <w:szCs w:val="18"/>
                <w:lang w:val="en-GB"/>
              </w:rPr>
              <w:t>as follows:</w:t>
            </w:r>
          </w:p>
          <w:p w14:paraId="3D0B77B1" w14:textId="77777777" w:rsidR="00716923" w:rsidRPr="002928D2" w:rsidRDefault="00716923" w:rsidP="00716923">
            <w:pPr>
              <w:pStyle w:val="ListParagraph"/>
              <w:rPr>
                <w:rFonts w:ascii="Arial" w:hAnsi="Arial" w:cs="Arial"/>
                <w:sz w:val="18"/>
                <w:szCs w:val="18"/>
              </w:rPr>
            </w:pPr>
          </w:p>
          <w:p w14:paraId="7BFB9EE2" w14:textId="1D61B877" w:rsidR="00716923" w:rsidRPr="002928D2" w:rsidRDefault="00BA548D" w:rsidP="00716923">
            <w:pPr>
              <w:ind w:left="741" w:right="448"/>
              <w:jc w:val="both"/>
              <w:rPr>
                <w:b/>
                <w:bCs/>
                <w:highlight w:val="yellow"/>
              </w:rPr>
            </w:pPr>
            <w:r w:rsidRPr="002928D2">
              <w:rPr>
                <w:b/>
                <w:bCs/>
                <w:highlight w:val="yellow"/>
              </w:rPr>
              <w:t>This scenario outlines the process when a consignment carrier arrives at the Office of Transit. After retrieving the movement information using the MRN, the Office of Transit determines that the goods are not permitted to cross the border. As a result, the crossing is refused, and the Office of Transit cannot assume the role of Actual Office of Destination</w:t>
            </w:r>
            <w:r w:rsidR="00F06C25" w:rsidRPr="002928D2">
              <w:rPr>
                <w:b/>
                <w:bCs/>
                <w:highlight w:val="yellow"/>
              </w:rPr>
              <w:t>. T</w:t>
            </w:r>
            <w:r w:rsidR="00ED75C3" w:rsidRPr="002928D2">
              <w:rPr>
                <w:b/>
                <w:bCs/>
                <w:highlight w:val="yellow"/>
              </w:rPr>
              <w:t>he vehicle must return to the other Contracting Party</w:t>
            </w:r>
            <w:r w:rsidRPr="002928D2">
              <w:rPr>
                <w:b/>
                <w:bCs/>
                <w:highlight w:val="yellow"/>
              </w:rPr>
              <w:t>.</w:t>
            </w:r>
            <w:r w:rsidR="00716923" w:rsidRPr="002928D2">
              <w:rPr>
                <w:b/>
                <w:bCs/>
                <w:highlight w:val="yellow"/>
              </w:rPr>
              <w:t xml:space="preserve"> </w:t>
            </w:r>
          </w:p>
          <w:p w14:paraId="1A72803B" w14:textId="77777777" w:rsidR="00716923" w:rsidRPr="002928D2" w:rsidRDefault="00716923" w:rsidP="00716923">
            <w:pPr>
              <w:ind w:left="741" w:right="448"/>
              <w:jc w:val="both"/>
              <w:rPr>
                <w:b/>
                <w:bCs/>
                <w:highlight w:val="yellow"/>
              </w:rPr>
            </w:pPr>
          </w:p>
          <w:p w14:paraId="7F0B3F48" w14:textId="77777777" w:rsidR="00716923" w:rsidRPr="002928D2" w:rsidRDefault="00716923" w:rsidP="00716923">
            <w:pPr>
              <w:ind w:left="741" w:right="448"/>
              <w:jc w:val="both"/>
              <w:rPr>
                <w:b/>
                <w:bCs/>
                <w:highlight w:val="yellow"/>
              </w:rPr>
            </w:pPr>
            <w:r w:rsidRPr="002928D2">
              <w:rPr>
                <w:b/>
                <w:bCs/>
                <w:highlight w:val="yellow"/>
              </w:rPr>
              <w:t xml:space="preserve">The scenario starts after </w:t>
            </w:r>
            <w:r w:rsidRPr="002928D2">
              <w:rPr>
                <w:rStyle w:val="LinksChar"/>
                <w:b/>
                <w:bCs/>
                <w:highlight w:val="yellow"/>
              </w:rPr>
              <w:fldChar w:fldCharType="begin"/>
            </w:r>
            <w:r w:rsidRPr="002928D2">
              <w:rPr>
                <w:rStyle w:val="LinksChar"/>
                <w:b/>
                <w:bCs/>
                <w:highlight w:val="yellow"/>
              </w:rPr>
              <w:instrText xml:space="preserve"> REF Step_13_T_TRA_CFL_M_001 \h  \* MERGEFORMAT </w:instrText>
            </w:r>
            <w:r w:rsidRPr="002928D2">
              <w:rPr>
                <w:rStyle w:val="LinksChar"/>
                <w:b/>
                <w:bCs/>
                <w:highlight w:val="yellow"/>
              </w:rPr>
            </w:r>
            <w:r w:rsidRPr="002928D2">
              <w:rPr>
                <w:rStyle w:val="LinksChar"/>
                <w:b/>
                <w:bCs/>
                <w:highlight w:val="yellow"/>
              </w:rPr>
              <w:fldChar w:fldCharType="separate"/>
            </w:r>
            <w:r w:rsidRPr="002928D2">
              <w:rPr>
                <w:rStyle w:val="LinksChar"/>
                <w:b/>
                <w:bCs/>
                <w:highlight w:val="yellow"/>
              </w:rPr>
              <w:t>[Step 13]</w:t>
            </w:r>
            <w:r w:rsidRPr="002928D2">
              <w:rPr>
                <w:rStyle w:val="LinksChar"/>
                <w:b/>
                <w:bCs/>
                <w:highlight w:val="yellow"/>
              </w:rPr>
              <w:fldChar w:fldCharType="end"/>
            </w:r>
            <w:r w:rsidRPr="002928D2">
              <w:rPr>
                <w:b/>
                <w:bCs/>
                <w:highlight w:val="yellow"/>
              </w:rPr>
              <w:t xml:space="preserve"> of </w:t>
            </w:r>
            <w:r w:rsidRPr="002928D2">
              <w:rPr>
                <w:rStyle w:val="LinksChar"/>
                <w:b/>
                <w:bCs/>
                <w:highlight w:val="yellow"/>
              </w:rPr>
              <w:fldChar w:fldCharType="begin"/>
            </w:r>
            <w:r w:rsidRPr="002928D2">
              <w:rPr>
                <w:rStyle w:val="LinksChar"/>
                <w:b/>
                <w:bCs/>
                <w:highlight w:val="yellow"/>
              </w:rPr>
              <w:instrText xml:space="preserve"> REF _Ref15638463 \h  \* MERGEFORMAT </w:instrText>
            </w:r>
            <w:r w:rsidRPr="002928D2">
              <w:rPr>
                <w:rStyle w:val="LinksChar"/>
                <w:b/>
                <w:bCs/>
                <w:highlight w:val="yellow"/>
              </w:rPr>
            </w:r>
            <w:r w:rsidRPr="002928D2">
              <w:rPr>
                <w:rStyle w:val="LinksChar"/>
                <w:b/>
                <w:bCs/>
                <w:highlight w:val="yellow"/>
              </w:rPr>
              <w:fldChar w:fldCharType="separate"/>
            </w:r>
            <w:r w:rsidRPr="002928D2">
              <w:rPr>
                <w:rStyle w:val="LinksChar"/>
                <w:b/>
                <w:bCs/>
                <w:highlight w:val="yellow"/>
              </w:rPr>
              <w:t>T-TRA-CFL-M-001-Standard Transit Procedure (overview)</w:t>
            </w:r>
            <w:r w:rsidRPr="002928D2">
              <w:rPr>
                <w:rStyle w:val="LinksChar"/>
                <w:b/>
                <w:bCs/>
                <w:highlight w:val="yellow"/>
              </w:rPr>
              <w:fldChar w:fldCharType="end"/>
            </w:r>
            <w:r w:rsidRPr="002928D2">
              <w:rPr>
                <w:b/>
                <w:bCs/>
                <w:highlight w:val="yellow"/>
              </w:rPr>
              <w:t xml:space="preserve">. </w:t>
            </w:r>
          </w:p>
          <w:p w14:paraId="72890B6F" w14:textId="77777777" w:rsidR="00716923" w:rsidRPr="002928D2" w:rsidRDefault="00716923" w:rsidP="00716923">
            <w:pPr>
              <w:ind w:left="741" w:right="448"/>
              <w:jc w:val="both"/>
              <w:rPr>
                <w:b/>
                <w:bCs/>
                <w:highlight w:val="yellow"/>
              </w:rPr>
            </w:pPr>
          </w:p>
          <w:p w14:paraId="6D879EAC" w14:textId="6A8A9C46" w:rsidR="00716923" w:rsidRPr="002928D2" w:rsidRDefault="00716923" w:rsidP="00716923">
            <w:pPr>
              <w:ind w:left="741" w:right="448"/>
              <w:jc w:val="both"/>
              <w:rPr>
                <w:b/>
                <w:bCs/>
                <w:highlight w:val="yellow"/>
              </w:rPr>
            </w:pPr>
            <w:r w:rsidRPr="002928D2">
              <w:rPr>
                <w:b/>
                <w:bCs/>
                <w:highlight w:val="yellow"/>
              </w:rPr>
              <w:t>[Step</w:t>
            </w:r>
            <w:r w:rsidR="002155C0" w:rsidRPr="002928D2">
              <w:rPr>
                <w:b/>
                <w:bCs/>
                <w:highlight w:val="yellow"/>
              </w:rPr>
              <w:t xml:space="preserve"> 14</w:t>
            </w:r>
            <w:r w:rsidRPr="002928D2">
              <w:rPr>
                <w:b/>
                <w:bCs/>
                <w:highlight w:val="yellow"/>
              </w:rPr>
              <w:t xml:space="preserve">] Upon arrival at the Office of Transit, the Holder of the Transit Procedure </w:t>
            </w:r>
            <w:r w:rsidR="003278A7" w:rsidRPr="002928D2">
              <w:rPr>
                <w:b/>
                <w:bCs/>
                <w:highlight w:val="yellow"/>
              </w:rPr>
              <w:t xml:space="preserve">(or the Carrier) </w:t>
            </w:r>
            <w:r w:rsidRPr="002928D2">
              <w:rPr>
                <w:b/>
                <w:bCs/>
                <w:highlight w:val="yellow"/>
              </w:rPr>
              <w:t xml:space="preserve">sends the ‘Presentation Notification at Office of Transit’ E_TRA_PRE_NOT (IE117), which signifies the presentation of goods to customs. The state of the transit movement at the Office of Transit is set to </w:t>
            </w:r>
            <w:hyperlink w:anchor="_Office_of_Transit" w:history="1">
              <w:r w:rsidRPr="002928D2">
                <w:rPr>
                  <w:rStyle w:val="Hyperlink"/>
                  <w:b/>
                  <w:bCs/>
                  <w:highlight w:val="yellow"/>
                </w:rPr>
                <w:t xml:space="preserve">Arrival accepted at the </w:t>
              </w:r>
              <w:proofErr w:type="spellStart"/>
              <w:r w:rsidRPr="002928D2">
                <w:rPr>
                  <w:rStyle w:val="Hyperlink"/>
                  <w:b/>
                  <w:bCs/>
                  <w:highlight w:val="yellow"/>
                </w:rPr>
                <w:t>OoTra</w:t>
              </w:r>
              <w:proofErr w:type="spellEnd"/>
            </w:hyperlink>
            <w:r w:rsidRPr="002928D2">
              <w:rPr>
                <w:b/>
                <w:bCs/>
                <w:highlight w:val="yellow"/>
              </w:rPr>
              <w:t xml:space="preserve">. For more details for the message exchanges between the Holder of the Transit Procedure </w:t>
            </w:r>
            <w:r w:rsidR="003278A7" w:rsidRPr="002928D2">
              <w:rPr>
                <w:b/>
                <w:bCs/>
                <w:highlight w:val="yellow"/>
              </w:rPr>
              <w:t xml:space="preserve">(or the Carrier) </w:t>
            </w:r>
            <w:r w:rsidRPr="002928D2">
              <w:rPr>
                <w:b/>
                <w:bCs/>
                <w:highlight w:val="yellow"/>
              </w:rPr>
              <w:t xml:space="preserve">and the Office of Transit, please refer to section </w:t>
            </w:r>
            <w:r w:rsidRPr="002928D2">
              <w:rPr>
                <w:b/>
                <w:bCs/>
                <w:highlight w:val="yellow"/>
              </w:rPr>
              <w:fldChar w:fldCharType="begin"/>
            </w:r>
            <w:r w:rsidRPr="002928D2">
              <w:rPr>
                <w:b/>
                <w:bCs/>
                <w:highlight w:val="yellow"/>
              </w:rPr>
              <w:instrText xml:space="preserve"> REF _Ref114936443 \r \h  \* MERGEFORMAT </w:instrText>
            </w:r>
            <w:r w:rsidRPr="002928D2">
              <w:rPr>
                <w:b/>
                <w:bCs/>
                <w:highlight w:val="yellow"/>
              </w:rPr>
            </w:r>
            <w:r w:rsidRPr="002928D2">
              <w:rPr>
                <w:b/>
                <w:bCs/>
                <w:highlight w:val="yellow"/>
              </w:rPr>
              <w:fldChar w:fldCharType="separate"/>
            </w:r>
            <w:r w:rsidRPr="002928D2">
              <w:rPr>
                <w:b/>
                <w:bCs/>
                <w:highlight w:val="yellow"/>
              </w:rPr>
              <w:t>III.I.2</w:t>
            </w:r>
            <w:r w:rsidRPr="002928D2">
              <w:rPr>
                <w:b/>
                <w:bCs/>
                <w:highlight w:val="yellow"/>
              </w:rPr>
              <w:fldChar w:fldCharType="end"/>
            </w:r>
            <w:r w:rsidRPr="002928D2">
              <w:rPr>
                <w:b/>
                <w:bCs/>
                <w:highlight w:val="yellow"/>
              </w:rPr>
              <w:t>.</w:t>
            </w:r>
          </w:p>
          <w:p w14:paraId="26AA37D5" w14:textId="77777777" w:rsidR="00716923" w:rsidRPr="002928D2" w:rsidRDefault="00716923" w:rsidP="00716923">
            <w:pPr>
              <w:ind w:left="741" w:right="448"/>
              <w:jc w:val="both"/>
              <w:rPr>
                <w:b/>
                <w:bCs/>
                <w:highlight w:val="yellow"/>
              </w:rPr>
            </w:pPr>
          </w:p>
          <w:p w14:paraId="11A94F89" w14:textId="40526AC5" w:rsidR="00716923" w:rsidRPr="002928D2" w:rsidRDefault="00716923" w:rsidP="00770A60">
            <w:pPr>
              <w:ind w:left="741" w:right="448"/>
              <w:jc w:val="both"/>
              <w:rPr>
                <w:b/>
                <w:bCs/>
                <w:highlight w:val="yellow"/>
              </w:rPr>
            </w:pPr>
            <w:r w:rsidRPr="002928D2">
              <w:rPr>
                <w:b/>
                <w:bCs/>
                <w:highlight w:val="yellow"/>
              </w:rPr>
              <w:t>[Step</w:t>
            </w:r>
            <w:r w:rsidR="002155C0" w:rsidRPr="002928D2">
              <w:rPr>
                <w:b/>
                <w:bCs/>
                <w:highlight w:val="yellow"/>
              </w:rPr>
              <w:t xml:space="preserve"> 15</w:t>
            </w:r>
            <w:r w:rsidRPr="002928D2">
              <w:rPr>
                <w:b/>
                <w:bCs/>
                <w:highlight w:val="yellow"/>
              </w:rPr>
              <w:t xml:space="preserve">] The Office of Transit decides to </w:t>
            </w:r>
            <w:r w:rsidR="00825878" w:rsidRPr="002928D2">
              <w:rPr>
                <w:b/>
                <w:bCs/>
                <w:highlight w:val="yellow"/>
              </w:rPr>
              <w:t>refuse</w:t>
            </w:r>
            <w:r w:rsidRPr="002928D2">
              <w:rPr>
                <w:b/>
                <w:bCs/>
                <w:highlight w:val="yellow"/>
              </w:rPr>
              <w:t xml:space="preserve"> the movement </w:t>
            </w:r>
            <w:r w:rsidR="00825878" w:rsidRPr="002928D2">
              <w:rPr>
                <w:b/>
                <w:bCs/>
                <w:highlight w:val="yellow"/>
              </w:rPr>
              <w:t xml:space="preserve">to cross the border </w:t>
            </w:r>
            <w:r w:rsidRPr="002928D2">
              <w:rPr>
                <w:b/>
                <w:bCs/>
                <w:highlight w:val="yellow"/>
              </w:rPr>
              <w:t xml:space="preserve">and sends the ‘Rejection Crossing Frontier’ C_NCF_REJ (IE119) message to the Office of Departure. The state at the Office of Transit is set to </w:t>
            </w:r>
            <w:hyperlink w:anchor="_Office_of_Transit" w:history="1">
              <w:r w:rsidR="006C249C" w:rsidRPr="002928D2">
                <w:rPr>
                  <w:rStyle w:val="Hyperlink"/>
                  <w:b/>
                  <w:bCs/>
                  <w:highlight w:val="yellow"/>
                </w:rPr>
                <w:t>Frontier-crossing</w:t>
              </w:r>
            </w:hyperlink>
            <w:r w:rsidR="006C249C" w:rsidRPr="002928D2">
              <w:rPr>
                <w:rStyle w:val="Hyperlink"/>
                <w:highlight w:val="yellow"/>
              </w:rPr>
              <w:t xml:space="preserve"> </w:t>
            </w:r>
            <w:r w:rsidR="006C249C" w:rsidRPr="002928D2">
              <w:rPr>
                <w:rStyle w:val="Hyperlink"/>
                <w:b/>
                <w:bCs/>
                <w:highlight w:val="yellow"/>
              </w:rPr>
              <w:t>refused</w:t>
            </w:r>
            <w:r w:rsidRPr="002928D2">
              <w:rPr>
                <w:rStyle w:val="Hyperlink"/>
                <w:highlight w:val="yellow"/>
              </w:rPr>
              <w:t>,</w:t>
            </w:r>
            <w:r w:rsidRPr="002928D2">
              <w:rPr>
                <w:b/>
                <w:bCs/>
                <w:highlight w:val="yellow"/>
              </w:rPr>
              <w:t xml:space="preserve"> while the state at the Office of Departure remains </w:t>
            </w:r>
            <w:hyperlink w:anchor="_Office_of_Departure_1" w:history="1">
              <w:r w:rsidRPr="002928D2">
                <w:rPr>
                  <w:rStyle w:val="Hyperlink"/>
                  <w:b/>
                  <w:bCs/>
                  <w:highlight w:val="yellow"/>
                </w:rPr>
                <w:t>Movement released</w:t>
              </w:r>
            </w:hyperlink>
            <w:r w:rsidRPr="002928D2">
              <w:rPr>
                <w:b/>
                <w:bCs/>
                <w:highlight w:val="yellow"/>
              </w:rPr>
              <w:t>.</w:t>
            </w:r>
          </w:p>
          <w:p w14:paraId="3AF531D3" w14:textId="77777777" w:rsidR="002155C0" w:rsidRPr="002928D2" w:rsidRDefault="002155C0" w:rsidP="00770A60">
            <w:pPr>
              <w:ind w:left="741" w:right="448"/>
              <w:jc w:val="both"/>
              <w:rPr>
                <w:b/>
                <w:bCs/>
                <w:highlight w:val="yellow"/>
              </w:rPr>
            </w:pPr>
          </w:p>
          <w:p w14:paraId="621E7218" w14:textId="6C2F617D" w:rsidR="002155C0" w:rsidRPr="002928D2" w:rsidRDefault="002155C0" w:rsidP="002155C0">
            <w:pPr>
              <w:ind w:left="741" w:right="448"/>
              <w:jc w:val="both"/>
              <w:rPr>
                <w:b/>
                <w:bCs/>
              </w:rPr>
            </w:pPr>
            <w:r w:rsidRPr="002928D2">
              <w:rPr>
                <w:b/>
                <w:bCs/>
                <w:highlight w:val="yellow"/>
              </w:rPr>
              <w:t xml:space="preserve">Upon completion of the above steps, the business flow of the </w:t>
            </w:r>
            <w:r w:rsidRPr="002928D2">
              <w:rPr>
                <w:b/>
                <w:bCs/>
                <w:highlight w:val="yellow"/>
                <w:u w:val="single"/>
              </w:rPr>
              <w:t>transit procedure</w:t>
            </w:r>
            <w:r w:rsidRPr="002928D2">
              <w:rPr>
                <w:b/>
                <w:bCs/>
                <w:highlight w:val="yellow"/>
              </w:rPr>
              <w:t xml:space="preserve"> </w:t>
            </w:r>
            <w:r w:rsidRPr="002928D2">
              <w:rPr>
                <w:b/>
                <w:bCs/>
                <w:highlight w:val="yellow"/>
                <w:u w:val="single"/>
              </w:rPr>
              <w:t>ends for this Office of Transit</w:t>
            </w:r>
            <w:r w:rsidRPr="002928D2">
              <w:rPr>
                <w:highlight w:val="yellow"/>
              </w:rPr>
              <w:t xml:space="preserve">.  </w:t>
            </w:r>
            <w:r w:rsidR="007D4651" w:rsidRPr="002928D2">
              <w:rPr>
                <w:b/>
                <w:bCs/>
                <w:highlight w:val="yellow"/>
              </w:rPr>
              <w:t>This means that t</w:t>
            </w:r>
            <w:r w:rsidR="005F57F3" w:rsidRPr="002928D2">
              <w:rPr>
                <w:b/>
                <w:bCs/>
                <w:highlight w:val="yellow"/>
              </w:rPr>
              <w:t xml:space="preserve">he transit movement must continue </w:t>
            </w:r>
            <w:r w:rsidR="003278A7" w:rsidRPr="002928D2">
              <w:rPr>
                <w:b/>
                <w:bCs/>
                <w:highlight w:val="yellow"/>
              </w:rPr>
              <w:t xml:space="preserve">its </w:t>
            </w:r>
            <w:r w:rsidR="005F57F3" w:rsidRPr="002928D2">
              <w:rPr>
                <w:b/>
                <w:bCs/>
                <w:highlight w:val="yellow"/>
              </w:rPr>
              <w:t xml:space="preserve">journey and </w:t>
            </w:r>
            <w:r w:rsidR="00F06C25" w:rsidRPr="002928D2">
              <w:rPr>
                <w:b/>
                <w:bCs/>
                <w:highlight w:val="yellow"/>
              </w:rPr>
              <w:t xml:space="preserve">return to the </w:t>
            </w:r>
            <w:r w:rsidR="005F57F3" w:rsidRPr="002928D2">
              <w:rPr>
                <w:b/>
                <w:bCs/>
                <w:highlight w:val="yellow"/>
              </w:rPr>
              <w:t>Contracting Part</w:t>
            </w:r>
            <w:r w:rsidR="003278A7" w:rsidRPr="002928D2">
              <w:rPr>
                <w:b/>
                <w:bCs/>
                <w:highlight w:val="yellow"/>
              </w:rPr>
              <w:t xml:space="preserve"> on the other side of the border</w:t>
            </w:r>
            <w:r w:rsidR="005F57F3" w:rsidRPr="002928D2">
              <w:rPr>
                <w:b/>
                <w:bCs/>
                <w:highlight w:val="yellow"/>
              </w:rPr>
              <w:t>.  In that case, t</w:t>
            </w:r>
            <w:r w:rsidRPr="002928D2">
              <w:rPr>
                <w:b/>
                <w:bCs/>
                <w:highlight w:val="yellow"/>
              </w:rPr>
              <w:t>he business flow of the transit procedure continues from:</w:t>
            </w:r>
          </w:p>
          <w:p w14:paraId="5B5BC7D5" w14:textId="40F9EC68" w:rsidR="00C45AD3" w:rsidRPr="002928D2" w:rsidRDefault="002155C0" w:rsidP="002155C0">
            <w:pPr>
              <w:pStyle w:val="ListParagraph"/>
              <w:numPr>
                <w:ilvl w:val="0"/>
                <w:numId w:val="31"/>
              </w:numPr>
              <w:ind w:right="448"/>
              <w:jc w:val="both"/>
              <w:rPr>
                <w:rStyle w:val="LinksChar"/>
                <w:b/>
                <w:bCs/>
                <w:i w:val="0"/>
                <w:color w:val="auto"/>
                <w:highlight w:val="yellow"/>
                <w:u w:val="none"/>
              </w:rPr>
            </w:pPr>
            <w:r w:rsidRPr="002928D2">
              <w:rPr>
                <w:b/>
                <w:bCs/>
              </w:rPr>
              <w:t xml:space="preserve"> </w:t>
            </w:r>
            <w:r w:rsidR="00C45AD3" w:rsidRPr="002928D2">
              <w:rPr>
                <w:rStyle w:val="LinksChar"/>
                <w:b/>
                <w:bCs/>
                <w:highlight w:val="yellow"/>
              </w:rPr>
              <w:fldChar w:fldCharType="begin"/>
            </w:r>
            <w:r w:rsidR="00C45AD3" w:rsidRPr="002928D2">
              <w:rPr>
                <w:rStyle w:val="LinksChar"/>
                <w:b/>
                <w:bCs/>
                <w:highlight w:val="yellow"/>
              </w:rPr>
              <w:instrText xml:space="preserve"> REF Step_06_T_TRA_CFL_M_001 \h  \* MERGEFORMAT </w:instrText>
            </w:r>
            <w:r w:rsidR="00C45AD3" w:rsidRPr="002928D2">
              <w:rPr>
                <w:rStyle w:val="LinksChar"/>
                <w:b/>
                <w:bCs/>
                <w:highlight w:val="yellow"/>
              </w:rPr>
            </w:r>
            <w:r w:rsidR="00C45AD3" w:rsidRPr="002928D2">
              <w:rPr>
                <w:rStyle w:val="LinksChar"/>
                <w:b/>
                <w:bCs/>
                <w:highlight w:val="yellow"/>
              </w:rPr>
              <w:fldChar w:fldCharType="separate"/>
            </w:r>
            <w:r w:rsidR="00C45AD3" w:rsidRPr="002928D2">
              <w:rPr>
                <w:rStyle w:val="LinksChar"/>
                <w:b/>
                <w:bCs/>
                <w:highlight w:val="yellow"/>
              </w:rPr>
              <w:t>[Step 14]</w:t>
            </w:r>
            <w:r w:rsidR="00C45AD3" w:rsidRPr="002928D2">
              <w:rPr>
                <w:rStyle w:val="LinksChar"/>
                <w:b/>
                <w:bCs/>
                <w:highlight w:val="yellow"/>
              </w:rPr>
              <w:fldChar w:fldCharType="end"/>
            </w:r>
            <w:r w:rsidR="00C45AD3" w:rsidRPr="002928D2">
              <w:rPr>
                <w:b/>
                <w:bCs/>
                <w:highlight w:val="yellow"/>
              </w:rPr>
              <w:t xml:space="preserve"> of </w:t>
            </w:r>
            <w:r w:rsidR="00C45AD3" w:rsidRPr="002928D2">
              <w:rPr>
                <w:rStyle w:val="LinksChar"/>
                <w:b/>
                <w:bCs/>
                <w:highlight w:val="yellow"/>
              </w:rPr>
              <w:t>T-TRA-TRT-A-003-Control by Office of Transit with Passage Confirmed,</w:t>
            </w:r>
          </w:p>
          <w:p w14:paraId="29BB812A" w14:textId="68D2D534" w:rsidR="00C45AD3" w:rsidRPr="002928D2" w:rsidRDefault="00C45AD3" w:rsidP="00C45AD3">
            <w:pPr>
              <w:pStyle w:val="ListParagraph"/>
              <w:ind w:left="1461" w:right="448"/>
              <w:jc w:val="both"/>
              <w:rPr>
                <w:b/>
                <w:bCs/>
                <w:color w:val="000000" w:themeColor="text1"/>
                <w:highlight w:val="yellow"/>
              </w:rPr>
            </w:pPr>
            <w:r w:rsidRPr="002928D2">
              <w:rPr>
                <w:rStyle w:val="LinksChar"/>
                <w:b/>
                <w:bCs/>
                <w:color w:val="000000" w:themeColor="text1"/>
                <w:highlight w:val="yellow"/>
                <w:u w:val="none"/>
              </w:rPr>
              <w:t>OR</w:t>
            </w:r>
          </w:p>
          <w:p w14:paraId="3A9AC8C7" w14:textId="10A320D4" w:rsidR="002155C0" w:rsidRPr="002928D2" w:rsidRDefault="002155C0" w:rsidP="002155C0">
            <w:pPr>
              <w:pStyle w:val="ListParagraph"/>
              <w:numPr>
                <w:ilvl w:val="0"/>
                <w:numId w:val="31"/>
              </w:numPr>
              <w:ind w:right="448"/>
              <w:jc w:val="both"/>
              <w:rPr>
                <w:rStyle w:val="LinksChar"/>
                <w:b/>
                <w:bCs/>
                <w:i w:val="0"/>
                <w:color w:val="auto"/>
                <w:highlight w:val="yellow"/>
                <w:u w:val="none"/>
              </w:rPr>
            </w:pPr>
            <w:r w:rsidRPr="002928D2">
              <w:rPr>
                <w:rStyle w:val="LinksChar"/>
                <w:b/>
                <w:bCs/>
                <w:highlight w:val="yellow"/>
              </w:rPr>
              <w:fldChar w:fldCharType="begin"/>
            </w:r>
            <w:r w:rsidRPr="002928D2">
              <w:rPr>
                <w:rStyle w:val="LinksChar"/>
                <w:b/>
                <w:bCs/>
                <w:highlight w:val="yellow"/>
              </w:rPr>
              <w:instrText xml:space="preserve"> REF Step_06_T_TRA_CFL_M_001 \h  \* MERGEFORMAT </w:instrText>
            </w:r>
            <w:r w:rsidRPr="002928D2">
              <w:rPr>
                <w:rStyle w:val="LinksChar"/>
                <w:b/>
                <w:bCs/>
                <w:highlight w:val="yellow"/>
              </w:rPr>
            </w:r>
            <w:r w:rsidRPr="002928D2">
              <w:rPr>
                <w:rStyle w:val="LinksChar"/>
                <w:b/>
                <w:bCs/>
                <w:highlight w:val="yellow"/>
              </w:rPr>
              <w:fldChar w:fldCharType="separate"/>
            </w:r>
            <w:r w:rsidRPr="002928D2">
              <w:rPr>
                <w:rStyle w:val="LinksChar"/>
                <w:b/>
                <w:bCs/>
                <w:highlight w:val="yellow"/>
              </w:rPr>
              <w:t xml:space="preserve">[Step </w:t>
            </w:r>
            <w:r w:rsidR="00C45AD3" w:rsidRPr="002928D2">
              <w:rPr>
                <w:rStyle w:val="LinksChar"/>
                <w:b/>
                <w:bCs/>
                <w:highlight w:val="yellow"/>
              </w:rPr>
              <w:t>14</w:t>
            </w:r>
            <w:r w:rsidRPr="002928D2">
              <w:rPr>
                <w:rStyle w:val="LinksChar"/>
                <w:b/>
                <w:bCs/>
                <w:highlight w:val="yellow"/>
              </w:rPr>
              <w:t>]</w:t>
            </w:r>
            <w:r w:rsidRPr="002928D2">
              <w:rPr>
                <w:rStyle w:val="LinksChar"/>
                <w:b/>
                <w:bCs/>
                <w:highlight w:val="yellow"/>
              </w:rPr>
              <w:fldChar w:fldCharType="end"/>
            </w:r>
            <w:r w:rsidRPr="002928D2">
              <w:rPr>
                <w:b/>
                <w:bCs/>
                <w:highlight w:val="yellow"/>
              </w:rPr>
              <w:t xml:space="preserve"> of </w:t>
            </w:r>
            <w:r w:rsidR="00C45AD3" w:rsidRPr="002928D2">
              <w:rPr>
                <w:rStyle w:val="LinksChar"/>
                <w:b/>
                <w:bCs/>
                <w:highlight w:val="yellow"/>
              </w:rPr>
              <w:t>T-TRA-TRT-A-004-Control by Office of Transit with Passage Confirmed (Movement stopped)</w:t>
            </w:r>
          </w:p>
          <w:p w14:paraId="40F36012" w14:textId="6008E386" w:rsidR="005F57F3" w:rsidRPr="002928D2" w:rsidRDefault="005F57F3" w:rsidP="005F57F3">
            <w:pPr>
              <w:pStyle w:val="ListParagraph"/>
              <w:ind w:left="1461" w:right="448"/>
              <w:jc w:val="both"/>
              <w:rPr>
                <w:rStyle w:val="LinksChar"/>
                <w:b/>
                <w:bCs/>
                <w:color w:val="000000" w:themeColor="text1"/>
                <w:highlight w:val="yellow"/>
                <w:u w:val="none"/>
              </w:rPr>
            </w:pPr>
            <w:r w:rsidRPr="002928D2">
              <w:rPr>
                <w:rStyle w:val="LinksChar"/>
                <w:b/>
                <w:bCs/>
                <w:color w:val="000000" w:themeColor="text1"/>
                <w:highlight w:val="yellow"/>
                <w:u w:val="none"/>
              </w:rPr>
              <w:t>OR</w:t>
            </w:r>
          </w:p>
          <w:p w14:paraId="2DDF86C6" w14:textId="35CC415D" w:rsidR="005F57F3" w:rsidRPr="002928D2" w:rsidRDefault="005F57F3" w:rsidP="005F57F3">
            <w:pPr>
              <w:pStyle w:val="ListParagraph"/>
              <w:numPr>
                <w:ilvl w:val="0"/>
                <w:numId w:val="31"/>
              </w:numPr>
              <w:ind w:right="448"/>
              <w:jc w:val="both"/>
              <w:rPr>
                <w:b/>
                <w:bCs/>
                <w:highlight w:val="yellow"/>
              </w:rPr>
            </w:pPr>
            <w:r w:rsidRPr="002928D2">
              <w:rPr>
                <w:rStyle w:val="LinksChar"/>
                <w:b/>
                <w:bCs/>
                <w:highlight w:val="yellow"/>
              </w:rPr>
              <w:fldChar w:fldCharType="begin"/>
            </w:r>
            <w:r w:rsidRPr="002928D2">
              <w:rPr>
                <w:rStyle w:val="LinksChar"/>
                <w:b/>
                <w:bCs/>
                <w:highlight w:val="yellow"/>
              </w:rPr>
              <w:instrText xml:space="preserve"> REF Step_06_T_TRA_CFL_M_001 \h  \* MERGEFORMAT </w:instrText>
            </w:r>
            <w:r w:rsidRPr="002928D2">
              <w:rPr>
                <w:rStyle w:val="LinksChar"/>
                <w:b/>
                <w:bCs/>
                <w:highlight w:val="yellow"/>
              </w:rPr>
            </w:r>
            <w:r w:rsidRPr="002928D2">
              <w:rPr>
                <w:rStyle w:val="LinksChar"/>
                <w:b/>
                <w:bCs/>
                <w:highlight w:val="yellow"/>
              </w:rPr>
              <w:fldChar w:fldCharType="separate"/>
            </w:r>
            <w:r w:rsidRPr="002928D2">
              <w:rPr>
                <w:rStyle w:val="LinksChar"/>
                <w:b/>
                <w:bCs/>
                <w:highlight w:val="yellow"/>
              </w:rPr>
              <w:t>[Step 14]</w:t>
            </w:r>
            <w:r w:rsidRPr="002928D2">
              <w:rPr>
                <w:rStyle w:val="LinksChar"/>
                <w:b/>
                <w:bCs/>
                <w:highlight w:val="yellow"/>
              </w:rPr>
              <w:fldChar w:fldCharType="end"/>
            </w:r>
            <w:r w:rsidRPr="002928D2">
              <w:rPr>
                <w:b/>
                <w:bCs/>
                <w:highlight w:val="yellow"/>
              </w:rPr>
              <w:t xml:space="preserve"> of </w:t>
            </w:r>
            <w:r w:rsidRPr="002928D2">
              <w:rPr>
                <w:rStyle w:val="LinksChar"/>
                <w:b/>
                <w:bCs/>
                <w:highlight w:val="yellow"/>
              </w:rPr>
              <w:t>T-TRA-TRT-A-0</w:t>
            </w:r>
            <w:r w:rsidR="004F1262">
              <w:rPr>
                <w:rStyle w:val="LinksChar"/>
                <w:b/>
                <w:bCs/>
                <w:highlight w:val="yellow"/>
              </w:rPr>
              <w:t>11</w:t>
            </w:r>
            <w:r w:rsidRPr="002928D2">
              <w:rPr>
                <w:rStyle w:val="LinksChar"/>
                <w:b/>
                <w:bCs/>
                <w:highlight w:val="yellow"/>
              </w:rPr>
              <w:t>-Control by Office of Transit with Passage Not Confirmed (Frontier-crossing refused).</w:t>
            </w:r>
          </w:p>
          <w:p w14:paraId="63C12674" w14:textId="77777777" w:rsidR="004A513F" w:rsidRPr="002928D2" w:rsidRDefault="004A513F" w:rsidP="004A513F">
            <w:pPr>
              <w:pStyle w:val="NormalWeb"/>
              <w:tabs>
                <w:tab w:val="left" w:pos="1195"/>
              </w:tabs>
              <w:spacing w:before="0" w:beforeAutospacing="0" w:after="0" w:afterAutospacing="0"/>
              <w:ind w:left="720"/>
              <w:rPr>
                <w:rFonts w:ascii="Arial" w:hAnsi="Arial" w:cs="Arial"/>
                <w:sz w:val="18"/>
                <w:szCs w:val="18"/>
                <w:lang w:val="en-GB"/>
              </w:rPr>
            </w:pPr>
          </w:p>
          <w:p w14:paraId="3AB4AF97" w14:textId="19BE6AE5" w:rsidR="00DD2A34" w:rsidRPr="002928D2" w:rsidRDefault="005F3755" w:rsidP="00DD2A34">
            <w:pPr>
              <w:pStyle w:val="ListParagraph"/>
              <w:rPr>
                <w:rFonts w:ascii="Arial" w:hAnsi="Arial" w:cs="Arial"/>
                <w:sz w:val="18"/>
                <w:szCs w:val="18"/>
              </w:rPr>
            </w:pPr>
            <w:r w:rsidRPr="002928D2">
              <w:rPr>
                <w:rFonts w:ascii="Arial" w:hAnsi="Arial" w:cs="Arial"/>
                <w:sz w:val="18"/>
                <w:szCs w:val="18"/>
              </w:rPr>
              <w:t xml:space="preserve">Additionally, a new </w:t>
            </w:r>
            <w:r w:rsidRPr="002928D2">
              <w:rPr>
                <w:rFonts w:ascii="Arial" w:hAnsi="Arial" w:cs="Arial"/>
                <w:b/>
                <w:bCs/>
                <w:sz w:val="18"/>
                <w:szCs w:val="18"/>
              </w:rPr>
              <w:t>Figure (Time Sequence Diagram of the T-TRA-TRT-A-011)</w:t>
            </w:r>
            <w:r w:rsidRPr="002928D2">
              <w:rPr>
                <w:rFonts w:ascii="Arial" w:hAnsi="Arial" w:cs="Arial"/>
                <w:sz w:val="18"/>
                <w:szCs w:val="18"/>
              </w:rPr>
              <w:t xml:space="preserve"> </w:t>
            </w:r>
            <w:commentRangeStart w:id="4"/>
            <w:commentRangeStart w:id="5"/>
            <w:commentRangeStart w:id="6"/>
            <w:r w:rsidRPr="002928D2">
              <w:rPr>
                <w:rFonts w:ascii="Arial" w:hAnsi="Arial" w:cs="Arial"/>
                <w:sz w:val="18"/>
                <w:szCs w:val="18"/>
              </w:rPr>
              <w:t>will be added.</w:t>
            </w:r>
            <w:commentRangeEnd w:id="4"/>
            <w:r w:rsidR="00324364" w:rsidRPr="002928D2">
              <w:rPr>
                <w:rStyle w:val="CommentReference"/>
              </w:rPr>
              <w:commentReference w:id="4"/>
            </w:r>
            <w:commentRangeEnd w:id="5"/>
            <w:r w:rsidR="00324364" w:rsidRPr="002928D2">
              <w:rPr>
                <w:rStyle w:val="CommentReference"/>
              </w:rPr>
              <w:commentReference w:id="5"/>
            </w:r>
            <w:commentRangeEnd w:id="6"/>
            <w:r w:rsidR="002A2EBD">
              <w:rPr>
                <w:rStyle w:val="CommentReference"/>
              </w:rPr>
              <w:commentReference w:id="6"/>
            </w:r>
          </w:p>
          <w:p w14:paraId="43D3BDC3" w14:textId="77777777" w:rsidR="005F3755" w:rsidRPr="002928D2" w:rsidRDefault="005F3755" w:rsidP="00DD2A34">
            <w:pPr>
              <w:pStyle w:val="ListParagraph"/>
              <w:rPr>
                <w:rFonts w:ascii="Arial" w:hAnsi="Arial" w:cs="Arial"/>
                <w:sz w:val="18"/>
                <w:szCs w:val="18"/>
              </w:rPr>
            </w:pPr>
          </w:p>
          <w:p w14:paraId="507A330A" w14:textId="034DCEE0" w:rsidR="00FE4CA7" w:rsidRPr="002928D2" w:rsidRDefault="00FE4CA7"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 xml:space="preserve">The following changes will be applied to the existing business scenario </w:t>
            </w:r>
            <w:r w:rsidR="001E7B41" w:rsidRPr="002928D2">
              <w:rPr>
                <w:rFonts w:ascii="Arial" w:hAnsi="Arial" w:cs="Arial"/>
                <w:b/>
                <w:bCs/>
                <w:sz w:val="18"/>
                <w:szCs w:val="18"/>
                <w:lang w:val="en-GB"/>
              </w:rPr>
              <w:t>III.III.2.2.3.2 T-TRAENS-TRACOFE-A-002-Control At Office Of Transit-Movement Stopped</w:t>
            </w:r>
            <w:r w:rsidRPr="002928D2">
              <w:rPr>
                <w:rFonts w:ascii="Arial" w:hAnsi="Arial" w:cs="Arial"/>
                <w:sz w:val="18"/>
                <w:szCs w:val="18"/>
                <w:lang w:val="en-GB"/>
              </w:rPr>
              <w:t>:</w:t>
            </w:r>
          </w:p>
          <w:p w14:paraId="141E706D" w14:textId="77777777" w:rsidR="001E7B41" w:rsidRPr="002928D2" w:rsidRDefault="001E7B41" w:rsidP="001E7B41">
            <w:pPr>
              <w:pStyle w:val="NormalWeb"/>
              <w:tabs>
                <w:tab w:val="left" w:pos="1195"/>
              </w:tabs>
              <w:spacing w:before="0" w:beforeAutospacing="0" w:after="0" w:afterAutospacing="0"/>
              <w:rPr>
                <w:rFonts w:ascii="Arial" w:hAnsi="Arial" w:cs="Arial"/>
                <w:sz w:val="18"/>
                <w:szCs w:val="18"/>
                <w:lang w:val="en-GB"/>
              </w:rPr>
            </w:pPr>
          </w:p>
          <w:p w14:paraId="67A47E20" w14:textId="2E4DA266" w:rsidR="004A3775" w:rsidRPr="002928D2" w:rsidRDefault="004A3775"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 xml:space="preserve">The name of this business scenario will be updated to: </w:t>
            </w:r>
            <w:r w:rsidRPr="002928D2">
              <w:rPr>
                <w:rFonts w:ascii="Arial" w:hAnsi="Arial" w:cs="Arial"/>
                <w:b/>
                <w:bCs/>
                <w:sz w:val="18"/>
                <w:szCs w:val="18"/>
                <w:lang w:val="en-GB"/>
              </w:rPr>
              <w:t>T-TRAENS-TRACOFE-A-002-Control At Office Of Transit-</w:t>
            </w:r>
            <w:r w:rsidRPr="002928D2">
              <w:rPr>
                <w:rFonts w:ascii="Arial" w:hAnsi="Arial" w:cs="Arial"/>
                <w:b/>
                <w:bCs/>
                <w:strike/>
                <w:color w:val="FF0000"/>
                <w:sz w:val="18"/>
                <w:szCs w:val="18"/>
                <w:lang w:val="en-GB"/>
              </w:rPr>
              <w:t>Movement Stopped</w:t>
            </w:r>
            <w:r w:rsidRPr="002928D2">
              <w:rPr>
                <w:rFonts w:ascii="Arial" w:hAnsi="Arial" w:cs="Arial"/>
                <w:sz w:val="18"/>
                <w:szCs w:val="18"/>
                <w:lang w:val="en-GB"/>
              </w:rPr>
              <w:t xml:space="preserve"> </w:t>
            </w:r>
            <w:r w:rsidRPr="002928D2">
              <w:rPr>
                <w:rFonts w:ascii="Arial" w:hAnsi="Arial" w:cs="Arial"/>
                <w:b/>
                <w:bCs/>
                <w:sz w:val="18"/>
                <w:szCs w:val="18"/>
                <w:highlight w:val="yellow"/>
                <w:lang w:val="en-GB"/>
              </w:rPr>
              <w:t>Frontier Crossing Refused</w:t>
            </w:r>
          </w:p>
          <w:p w14:paraId="0425382E" w14:textId="77777777" w:rsidR="004A3775" w:rsidRPr="002928D2" w:rsidRDefault="004A3775" w:rsidP="004A3775">
            <w:pPr>
              <w:pStyle w:val="NormalWeb"/>
              <w:tabs>
                <w:tab w:val="left" w:pos="1195"/>
              </w:tabs>
              <w:spacing w:before="0" w:beforeAutospacing="0" w:after="0" w:afterAutospacing="0"/>
              <w:ind w:left="1440"/>
              <w:rPr>
                <w:rFonts w:ascii="Arial" w:hAnsi="Arial" w:cs="Arial"/>
                <w:sz w:val="18"/>
                <w:szCs w:val="18"/>
                <w:lang w:val="en-GB"/>
              </w:rPr>
            </w:pPr>
          </w:p>
          <w:p w14:paraId="17D2C7B9" w14:textId="37FFB3E1" w:rsidR="001E7B41" w:rsidRPr="002928D2" w:rsidRDefault="006762D8"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 xml:space="preserve">The </w:t>
            </w:r>
            <w:r w:rsidR="00A30822" w:rsidRPr="002928D2">
              <w:rPr>
                <w:rFonts w:ascii="Arial" w:hAnsi="Arial" w:cs="Arial"/>
                <w:sz w:val="18"/>
                <w:szCs w:val="18"/>
                <w:lang w:val="en-GB"/>
              </w:rPr>
              <w:t>following paragraphs will be updated as follows</w:t>
            </w:r>
            <w:r w:rsidRPr="002928D2">
              <w:rPr>
                <w:rFonts w:ascii="Arial" w:hAnsi="Arial" w:cs="Arial"/>
                <w:sz w:val="18"/>
                <w:szCs w:val="18"/>
                <w:lang w:val="en-GB"/>
              </w:rPr>
              <w:t>:</w:t>
            </w:r>
          </w:p>
          <w:p w14:paraId="289CA14E" w14:textId="77777777" w:rsidR="00A30822" w:rsidRPr="002928D2" w:rsidRDefault="00A30822" w:rsidP="00A30822">
            <w:pPr>
              <w:pStyle w:val="NormalWeb"/>
              <w:tabs>
                <w:tab w:val="left" w:pos="1195"/>
              </w:tabs>
              <w:spacing w:before="0" w:beforeAutospacing="0" w:after="0" w:afterAutospacing="0"/>
              <w:ind w:left="1440"/>
              <w:rPr>
                <w:rFonts w:ascii="Arial" w:hAnsi="Arial" w:cs="Arial"/>
                <w:sz w:val="18"/>
                <w:szCs w:val="18"/>
                <w:lang w:val="en-GB"/>
              </w:rPr>
            </w:pPr>
          </w:p>
          <w:p w14:paraId="2268B508" w14:textId="63811E7D" w:rsidR="00EF3971" w:rsidRPr="00530FF3" w:rsidRDefault="00021CA3" w:rsidP="00A30822">
            <w:pPr>
              <w:pStyle w:val="NormalWeb"/>
              <w:tabs>
                <w:tab w:val="left" w:pos="1195"/>
              </w:tabs>
              <w:spacing w:before="0" w:beforeAutospacing="0" w:after="0" w:afterAutospacing="0"/>
              <w:ind w:left="1440"/>
              <w:rPr>
                <w:lang w:val="en-GB"/>
              </w:rPr>
            </w:pPr>
            <w:r w:rsidRPr="00530FF3">
              <w:rPr>
                <w:lang w:val="en-GB"/>
              </w:rPr>
              <w:lastRenderedPageBreak/>
              <w:t xml:space="preserve">Risk Analysis as well as control should verify if controls have been instructed for Entry formalities purposes and, if this is the case, to anticipate these controls. This scenario demonstrates the reception of the ‘Control Decision Notification to AEO From Office of Transit’ E_CTR_AEO_TRA (IEA64) message from </w:t>
            </w:r>
            <w:proofErr w:type="spellStart"/>
            <w:r w:rsidRPr="00530FF3">
              <w:rPr>
                <w:lang w:val="en-GB"/>
              </w:rPr>
              <w:t>ieCA</w:t>
            </w:r>
            <w:proofErr w:type="spellEnd"/>
            <w:r w:rsidRPr="00530FF3">
              <w:rPr>
                <w:lang w:val="en-GB"/>
              </w:rPr>
              <w:t xml:space="preserve">/TED where the Customs Office of Control is ALWAYS equal to the Office of Transit-COFE, but the Office of Transit decides following control (for ENS formalities) NOT to allow the transit movement to cross the border of this Office of Transit. Hence, this Office of Transit </w:t>
            </w:r>
            <w:proofErr w:type="spellStart"/>
            <w:r w:rsidR="00A4768C" w:rsidRPr="00530FF3">
              <w:rPr>
                <w:b/>
                <w:bCs/>
                <w:highlight w:val="yellow"/>
                <w:lang w:val="en-GB"/>
              </w:rPr>
              <w:t>cannot</w:t>
            </w:r>
            <w:r w:rsidRPr="00530FF3">
              <w:rPr>
                <w:strike/>
                <w:color w:val="FF0000"/>
                <w:lang w:val="en-GB"/>
              </w:rPr>
              <w:t>may</w:t>
            </w:r>
            <w:proofErr w:type="spellEnd"/>
            <w:r w:rsidRPr="00530FF3">
              <w:rPr>
                <w:lang w:val="en-GB"/>
              </w:rPr>
              <w:t xml:space="preserve"> become the Actual Office of Destination.</w:t>
            </w:r>
          </w:p>
          <w:p w14:paraId="55597ED4" w14:textId="77777777" w:rsidR="00EB64C5" w:rsidRPr="00530FF3" w:rsidRDefault="00EB64C5" w:rsidP="00A30822">
            <w:pPr>
              <w:pStyle w:val="NormalWeb"/>
              <w:tabs>
                <w:tab w:val="left" w:pos="1195"/>
              </w:tabs>
              <w:spacing w:before="0" w:beforeAutospacing="0" w:after="0" w:afterAutospacing="0"/>
              <w:ind w:left="1440"/>
              <w:rPr>
                <w:rFonts w:ascii="Arial" w:hAnsi="Arial" w:cs="Arial"/>
                <w:lang w:val="en-GB"/>
              </w:rPr>
            </w:pPr>
          </w:p>
          <w:p w14:paraId="34E6CBC7" w14:textId="17723B25" w:rsidR="00EB64C5" w:rsidRPr="002928D2" w:rsidRDefault="00D405FD" w:rsidP="00A30822">
            <w:pPr>
              <w:pStyle w:val="NormalWeb"/>
              <w:tabs>
                <w:tab w:val="left" w:pos="1195"/>
              </w:tabs>
              <w:spacing w:before="0" w:beforeAutospacing="0" w:after="0" w:afterAutospacing="0"/>
              <w:ind w:left="1440"/>
              <w:rPr>
                <w:rFonts w:ascii="Arial" w:hAnsi="Arial" w:cs="Arial"/>
                <w:sz w:val="18"/>
                <w:szCs w:val="18"/>
                <w:lang w:val="en-GB"/>
              </w:rPr>
            </w:pPr>
            <w:r w:rsidRPr="002928D2">
              <w:rPr>
                <w:rFonts w:ascii="Arial" w:hAnsi="Arial" w:cs="Arial"/>
                <w:sz w:val="18"/>
                <w:szCs w:val="18"/>
                <w:lang w:val="en-GB"/>
              </w:rPr>
              <w:t>(…)</w:t>
            </w:r>
          </w:p>
          <w:p w14:paraId="6DA4EF9A" w14:textId="77777777" w:rsidR="00D405FD" w:rsidRPr="002928D2" w:rsidRDefault="00D405FD" w:rsidP="00A30822">
            <w:pPr>
              <w:pStyle w:val="NormalWeb"/>
              <w:tabs>
                <w:tab w:val="left" w:pos="1195"/>
              </w:tabs>
              <w:spacing w:before="0" w:beforeAutospacing="0" w:after="0" w:afterAutospacing="0"/>
              <w:ind w:left="1440"/>
              <w:rPr>
                <w:rFonts w:ascii="Arial" w:hAnsi="Arial" w:cs="Arial"/>
                <w:sz w:val="18"/>
                <w:szCs w:val="18"/>
                <w:lang w:val="en-GB"/>
              </w:rPr>
            </w:pPr>
          </w:p>
          <w:p w14:paraId="0EDD2033" w14:textId="664F9EB4" w:rsidR="00BE0D92" w:rsidRPr="002928D2" w:rsidRDefault="00BE0D92" w:rsidP="00A30822">
            <w:pPr>
              <w:pStyle w:val="NormalWeb"/>
              <w:tabs>
                <w:tab w:val="left" w:pos="1195"/>
              </w:tabs>
              <w:spacing w:before="0" w:beforeAutospacing="0" w:after="0" w:afterAutospacing="0"/>
              <w:ind w:left="1440"/>
              <w:rPr>
                <w:rFonts w:ascii="Arial" w:hAnsi="Arial" w:cs="Arial"/>
                <w:sz w:val="18"/>
                <w:szCs w:val="18"/>
                <w:lang w:val="en-GB"/>
              </w:rPr>
            </w:pPr>
            <w:r w:rsidRPr="00530FF3">
              <w:rPr>
                <w:highlight w:val="green"/>
                <w:lang w:val="en-GB"/>
              </w:rPr>
              <w:t xml:space="preserve">Therefore, this Office of Transit-COFE </w:t>
            </w:r>
            <w:proofErr w:type="spellStart"/>
            <w:r w:rsidRPr="00530FF3">
              <w:rPr>
                <w:strike/>
                <w:color w:val="FF0000"/>
                <w:highlight w:val="green"/>
                <w:lang w:val="en-GB"/>
              </w:rPr>
              <w:t>may</w:t>
            </w:r>
            <w:r w:rsidR="00AE1F5C" w:rsidRPr="00530FF3">
              <w:rPr>
                <w:b/>
                <w:bCs/>
                <w:highlight w:val="yellow"/>
                <w:lang w:val="en-GB"/>
              </w:rPr>
              <w:t>cannot</w:t>
            </w:r>
            <w:proofErr w:type="spellEnd"/>
            <w:r w:rsidRPr="00530FF3">
              <w:rPr>
                <w:highlight w:val="green"/>
                <w:lang w:val="en-GB"/>
              </w:rPr>
              <w:t xml:space="preserve"> become the Actual Office of Destination. Additionally, since the Office of Departure has been informed that the movement has been </w:t>
            </w:r>
            <w:r w:rsidRPr="00530FF3">
              <w:rPr>
                <w:strike/>
                <w:color w:val="FF0000"/>
                <w:highlight w:val="green"/>
                <w:lang w:val="en-GB"/>
              </w:rPr>
              <w:t>stopped</w:t>
            </w:r>
            <w:r w:rsidR="00386F7F" w:rsidRPr="00530FF3">
              <w:rPr>
                <w:strike/>
                <w:color w:val="FF0000"/>
                <w:highlight w:val="green"/>
                <w:lang w:val="en-GB"/>
              </w:rPr>
              <w:t xml:space="preserve"> </w:t>
            </w:r>
            <w:r w:rsidR="00386F7F" w:rsidRPr="00530FF3">
              <w:rPr>
                <w:b/>
                <w:bCs/>
                <w:highlight w:val="yellow"/>
                <w:lang w:val="en-GB"/>
              </w:rPr>
              <w:t>refused to cross</w:t>
            </w:r>
            <w:r w:rsidRPr="00530FF3">
              <w:rPr>
                <w:strike/>
                <w:color w:val="FF0000"/>
                <w:highlight w:val="green"/>
                <w:lang w:val="en-GB"/>
              </w:rPr>
              <w:t xml:space="preserve"> at</w:t>
            </w:r>
            <w:r w:rsidRPr="00530FF3">
              <w:rPr>
                <w:highlight w:val="green"/>
                <w:lang w:val="en-GB"/>
              </w:rPr>
              <w:t xml:space="preserve"> the border of this Office of Transit through the ‘Rejection Crossing Frontier’ C_NCF_REJ (IE119) message, the Office of Departure shall not send the ‘Forwarded Arrival Advice’ C_FWD_ARR (IE024) message to this Office of Transit when it receives the ‘Arrival Advice’ C_ARR_ADV (IE006) message from the Actual Office of Destination</w:t>
            </w:r>
            <w:r w:rsidR="003336D5" w:rsidRPr="00530FF3">
              <w:rPr>
                <w:highlight w:val="green"/>
                <w:lang w:val="en-GB"/>
              </w:rPr>
              <w:t>.</w:t>
            </w:r>
          </w:p>
          <w:p w14:paraId="45803003" w14:textId="77777777" w:rsidR="00FE4CA7" w:rsidRPr="002928D2" w:rsidRDefault="00FE4CA7" w:rsidP="00FE4CA7">
            <w:pPr>
              <w:pStyle w:val="NormalWeb"/>
              <w:tabs>
                <w:tab w:val="left" w:pos="1195"/>
              </w:tabs>
              <w:spacing w:before="0" w:beforeAutospacing="0" w:after="0" w:afterAutospacing="0"/>
              <w:ind w:left="720"/>
              <w:rPr>
                <w:rFonts w:ascii="Arial" w:hAnsi="Arial" w:cs="Arial"/>
                <w:sz w:val="18"/>
                <w:szCs w:val="18"/>
                <w:lang w:val="en-GB"/>
              </w:rPr>
            </w:pPr>
          </w:p>
          <w:p w14:paraId="490AE8EF" w14:textId="721358B2" w:rsidR="00F7302D" w:rsidRPr="002928D2" w:rsidRDefault="00F7302D"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The following note will be deleted:</w:t>
            </w:r>
          </w:p>
          <w:p w14:paraId="5CD1CFC5" w14:textId="5780443D" w:rsidR="00F7302D" w:rsidRPr="00530FF3" w:rsidRDefault="00461DBB" w:rsidP="00F7302D">
            <w:pPr>
              <w:pStyle w:val="NormalWeb"/>
              <w:tabs>
                <w:tab w:val="left" w:pos="1195"/>
              </w:tabs>
              <w:spacing w:before="0" w:beforeAutospacing="0" w:after="0" w:afterAutospacing="0"/>
              <w:ind w:left="1440"/>
              <w:rPr>
                <w:i/>
                <w:iCs/>
                <w:strike/>
                <w:color w:val="FF0000"/>
                <w:lang w:val="en-GB"/>
              </w:rPr>
            </w:pPr>
            <w:r w:rsidRPr="00530FF3">
              <w:rPr>
                <w:i/>
                <w:iCs/>
                <w:strike/>
                <w:color w:val="FF0000"/>
                <w:lang w:val="en-GB"/>
              </w:rPr>
              <w:t>NOTE: It is not mandatory for the Office of Transit-COFE to become Actual Office of Destination when the movement is stopped due to ENS formalities. In this case, the transit movement can enter another CTC country that does not belong to the Security Area.</w:t>
            </w:r>
          </w:p>
          <w:p w14:paraId="2681D028" w14:textId="77777777" w:rsidR="00880141" w:rsidRPr="002928D2" w:rsidRDefault="00880141" w:rsidP="00880141">
            <w:pPr>
              <w:pStyle w:val="NormalWeb"/>
              <w:tabs>
                <w:tab w:val="left" w:pos="1195"/>
              </w:tabs>
              <w:spacing w:before="0" w:beforeAutospacing="0" w:after="0" w:afterAutospacing="0"/>
              <w:rPr>
                <w:rFonts w:ascii="Arial" w:hAnsi="Arial" w:cs="Arial"/>
                <w:strike/>
                <w:color w:val="FF0000"/>
                <w:sz w:val="18"/>
                <w:szCs w:val="18"/>
                <w:lang w:val="en-GB"/>
              </w:rPr>
            </w:pPr>
          </w:p>
          <w:p w14:paraId="4F2C3A68" w14:textId="77777777" w:rsidR="00F7302D" w:rsidRPr="002928D2" w:rsidRDefault="00F7302D" w:rsidP="00F7302D">
            <w:pPr>
              <w:pStyle w:val="NormalWeb"/>
              <w:tabs>
                <w:tab w:val="left" w:pos="1195"/>
              </w:tabs>
              <w:spacing w:before="0" w:beforeAutospacing="0" w:after="0" w:afterAutospacing="0"/>
              <w:ind w:left="1440"/>
              <w:rPr>
                <w:rFonts w:ascii="Arial" w:hAnsi="Arial" w:cs="Arial"/>
                <w:sz w:val="18"/>
                <w:szCs w:val="18"/>
                <w:lang w:val="en-GB"/>
              </w:rPr>
            </w:pPr>
          </w:p>
          <w:p w14:paraId="101F0794" w14:textId="38FB23C3" w:rsidR="00A04B07" w:rsidRPr="002928D2" w:rsidRDefault="00E32F92"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The</w:t>
            </w:r>
            <w:r w:rsidRPr="002928D2">
              <w:rPr>
                <w:rFonts w:ascii="Arial" w:hAnsi="Arial" w:cs="Arial"/>
                <w:b/>
                <w:bCs/>
                <w:sz w:val="18"/>
                <w:szCs w:val="18"/>
                <w:lang w:val="en-GB"/>
              </w:rPr>
              <w:t xml:space="preserve"> </w:t>
            </w:r>
            <w:r w:rsidRPr="002928D2">
              <w:rPr>
                <w:rFonts w:ascii="Arial" w:hAnsi="Arial" w:cs="Arial"/>
                <w:sz w:val="18"/>
                <w:szCs w:val="18"/>
                <w:lang w:val="en-GB"/>
              </w:rPr>
              <w:t>section</w:t>
            </w:r>
            <w:r w:rsidRPr="002928D2">
              <w:rPr>
                <w:rFonts w:ascii="Arial" w:hAnsi="Arial" w:cs="Arial"/>
                <w:b/>
                <w:bCs/>
                <w:sz w:val="18"/>
                <w:szCs w:val="18"/>
                <w:lang w:val="en-GB"/>
              </w:rPr>
              <w:t xml:space="preserve"> </w:t>
            </w:r>
            <w:r w:rsidR="006A35D8" w:rsidRPr="002928D2">
              <w:rPr>
                <w:rFonts w:ascii="Arial" w:hAnsi="Arial" w:cs="Arial"/>
                <w:b/>
                <w:bCs/>
                <w:sz w:val="18"/>
                <w:szCs w:val="18"/>
                <w:lang w:val="en-GB"/>
              </w:rPr>
              <w:t>III.VI.2 Office of Transit STD</w:t>
            </w:r>
            <w:r w:rsidRPr="002928D2">
              <w:rPr>
                <w:rFonts w:ascii="Arial" w:hAnsi="Arial" w:cs="Arial"/>
                <w:b/>
                <w:bCs/>
                <w:sz w:val="18"/>
                <w:szCs w:val="18"/>
                <w:lang w:val="en-GB"/>
              </w:rPr>
              <w:t xml:space="preserve"> </w:t>
            </w:r>
            <w:r w:rsidRPr="002928D2">
              <w:rPr>
                <w:rFonts w:ascii="Arial" w:hAnsi="Arial" w:cs="Arial"/>
                <w:sz w:val="18"/>
                <w:szCs w:val="18"/>
                <w:lang w:val="en-GB"/>
              </w:rPr>
              <w:t>will be updated as follows</w:t>
            </w:r>
            <w:r w:rsidR="00DD6754" w:rsidRPr="002928D2">
              <w:rPr>
                <w:rFonts w:ascii="Arial" w:hAnsi="Arial" w:cs="Arial"/>
                <w:sz w:val="18"/>
                <w:szCs w:val="18"/>
                <w:lang w:val="en-GB"/>
              </w:rPr>
              <w:t>:</w:t>
            </w:r>
          </w:p>
          <w:p w14:paraId="6DCEF6C5" w14:textId="77777777" w:rsidR="00A04B07" w:rsidRPr="002928D2" w:rsidRDefault="00A04B07" w:rsidP="00CB18BE">
            <w:pPr>
              <w:pStyle w:val="NormalWeb"/>
              <w:tabs>
                <w:tab w:val="left" w:pos="1195"/>
              </w:tabs>
              <w:spacing w:before="0" w:beforeAutospacing="0" w:after="0" w:afterAutospacing="0"/>
              <w:rPr>
                <w:rFonts w:ascii="Arial" w:hAnsi="Arial" w:cs="Arial"/>
                <w:sz w:val="18"/>
                <w:szCs w:val="18"/>
                <w:lang w:val="en-GB"/>
              </w:rPr>
            </w:pPr>
          </w:p>
          <w:p w14:paraId="49E7F374" w14:textId="4D6E6F30" w:rsidR="00DD6754" w:rsidRPr="00993085" w:rsidRDefault="00DD6754" w:rsidP="009E77DF">
            <w:pPr>
              <w:pStyle w:val="NormalWeb"/>
              <w:numPr>
                <w:ilvl w:val="0"/>
                <w:numId w:val="1"/>
              </w:numPr>
              <w:tabs>
                <w:tab w:val="left" w:pos="1195"/>
              </w:tabs>
              <w:spacing w:before="0" w:beforeAutospacing="0" w:after="0" w:afterAutospacing="0"/>
              <w:rPr>
                <w:rFonts w:ascii="Arial" w:hAnsi="Arial" w:cs="Arial"/>
                <w:sz w:val="18"/>
                <w:szCs w:val="18"/>
                <w:highlight w:val="green"/>
                <w:lang w:val="en-GB"/>
              </w:rPr>
            </w:pPr>
            <w:r w:rsidRPr="00993085">
              <w:rPr>
                <w:rFonts w:ascii="Arial" w:hAnsi="Arial" w:cs="Arial"/>
                <w:sz w:val="18"/>
                <w:szCs w:val="18"/>
                <w:highlight w:val="green"/>
                <w:lang w:val="en-GB"/>
              </w:rPr>
              <w:t xml:space="preserve">The </w:t>
            </w:r>
            <w:r w:rsidR="001B375F" w:rsidRPr="00993085">
              <w:rPr>
                <w:rFonts w:ascii="Arial" w:hAnsi="Arial" w:cs="Arial"/>
                <w:b/>
                <w:bCs/>
                <w:sz w:val="18"/>
                <w:szCs w:val="18"/>
                <w:highlight w:val="green"/>
                <w:lang w:val="en-GB"/>
              </w:rPr>
              <w:t>F</w:t>
            </w:r>
            <w:r w:rsidRPr="00993085">
              <w:rPr>
                <w:rFonts w:ascii="Arial" w:hAnsi="Arial" w:cs="Arial"/>
                <w:b/>
                <w:bCs/>
                <w:sz w:val="18"/>
                <w:szCs w:val="18"/>
                <w:highlight w:val="green"/>
                <w:lang w:val="en-GB"/>
              </w:rPr>
              <w:t>igure 171</w:t>
            </w:r>
            <w:r w:rsidR="001B375F" w:rsidRPr="00993085">
              <w:rPr>
                <w:rFonts w:ascii="Arial" w:hAnsi="Arial" w:cs="Arial"/>
                <w:b/>
                <w:bCs/>
                <w:sz w:val="18"/>
                <w:szCs w:val="18"/>
                <w:highlight w:val="green"/>
                <w:lang w:val="en-GB"/>
              </w:rPr>
              <w:t>- State Transition Diagram for Office of Transit without Recovery States</w:t>
            </w:r>
            <w:r w:rsidR="001B375F" w:rsidRPr="00993085">
              <w:rPr>
                <w:rFonts w:ascii="Arial" w:hAnsi="Arial" w:cs="Arial"/>
                <w:sz w:val="18"/>
                <w:szCs w:val="18"/>
                <w:highlight w:val="green"/>
                <w:lang w:val="en-GB"/>
              </w:rPr>
              <w:t xml:space="preserve"> </w:t>
            </w:r>
            <w:r w:rsidRPr="00993085">
              <w:rPr>
                <w:rFonts w:ascii="Arial" w:hAnsi="Arial" w:cs="Arial"/>
                <w:sz w:val="18"/>
                <w:szCs w:val="18"/>
                <w:highlight w:val="green"/>
                <w:lang w:val="en-GB"/>
              </w:rPr>
              <w:t xml:space="preserve">will </w:t>
            </w:r>
            <w:r w:rsidR="00993085" w:rsidRPr="00993085">
              <w:rPr>
                <w:rFonts w:ascii="Arial" w:hAnsi="Arial" w:cs="Arial"/>
                <w:sz w:val="18"/>
                <w:szCs w:val="18"/>
                <w:highlight w:val="green"/>
                <w:lang w:val="en-GB"/>
              </w:rPr>
              <w:t xml:space="preserve">become Figure </w:t>
            </w:r>
            <w:r w:rsidR="00993085" w:rsidRPr="00993085">
              <w:rPr>
                <w:rFonts w:ascii="Arial" w:hAnsi="Arial" w:cs="Arial"/>
                <w:b/>
                <w:bCs/>
                <w:sz w:val="18"/>
                <w:szCs w:val="18"/>
                <w:highlight w:val="green"/>
                <w:lang w:val="en-GB"/>
              </w:rPr>
              <w:t>172</w:t>
            </w:r>
            <w:r w:rsidR="00993085" w:rsidRPr="00993085">
              <w:rPr>
                <w:rFonts w:ascii="Arial" w:hAnsi="Arial" w:cs="Arial"/>
                <w:sz w:val="18"/>
                <w:szCs w:val="18"/>
                <w:highlight w:val="green"/>
                <w:lang w:val="en-GB"/>
              </w:rPr>
              <w:t xml:space="preserve"> and it will </w:t>
            </w:r>
            <w:r w:rsidRPr="00993085">
              <w:rPr>
                <w:rFonts w:ascii="Arial" w:hAnsi="Arial" w:cs="Arial"/>
                <w:sz w:val="18"/>
                <w:szCs w:val="18"/>
                <w:highlight w:val="green"/>
                <w:lang w:val="en-GB"/>
              </w:rPr>
              <w:t>be adapted as follows:</w:t>
            </w:r>
          </w:p>
          <w:p w14:paraId="3DAA0EB1" w14:textId="77777777" w:rsidR="001B375F" w:rsidRPr="002928D2" w:rsidRDefault="001B375F" w:rsidP="00CB18BE">
            <w:pPr>
              <w:pStyle w:val="NormalWeb"/>
              <w:tabs>
                <w:tab w:val="left" w:pos="1195"/>
              </w:tabs>
              <w:spacing w:before="0" w:beforeAutospacing="0" w:after="0" w:afterAutospacing="0"/>
              <w:rPr>
                <w:rFonts w:ascii="Arial" w:hAnsi="Arial" w:cs="Arial"/>
                <w:sz w:val="18"/>
                <w:szCs w:val="18"/>
                <w:lang w:val="en-GB"/>
              </w:rPr>
            </w:pPr>
          </w:p>
          <w:p w14:paraId="031BB861" w14:textId="2E7D4A4F" w:rsidR="00DD6754" w:rsidRPr="002928D2" w:rsidRDefault="00993085" w:rsidP="00CB18BE">
            <w:pPr>
              <w:pStyle w:val="NormalWeb"/>
              <w:tabs>
                <w:tab w:val="left" w:pos="1195"/>
              </w:tabs>
              <w:spacing w:before="0" w:beforeAutospacing="0" w:after="0" w:afterAutospacing="0"/>
              <w:rPr>
                <w:rFonts w:ascii="Arial" w:hAnsi="Arial" w:cs="Arial"/>
                <w:sz w:val="18"/>
                <w:szCs w:val="18"/>
                <w:lang w:val="en-GB"/>
              </w:rPr>
            </w:pPr>
            <w:r w:rsidRPr="007C75DE">
              <w:rPr>
                <w:noProof/>
                <w:lang w:val="en-IE"/>
              </w:rPr>
              <w:drawing>
                <wp:inline distT="0" distB="0" distL="0" distR="0" wp14:anchorId="179889C6" wp14:editId="51EA38EF">
                  <wp:extent cx="5732145" cy="3623945"/>
                  <wp:effectExtent l="0" t="0" r="0" b="0"/>
                  <wp:docPr id="5012188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2145" cy="3623945"/>
                          </a:xfrm>
                          <a:prstGeom prst="rect">
                            <a:avLst/>
                          </a:prstGeom>
                          <a:noFill/>
                          <a:ln>
                            <a:noFill/>
                          </a:ln>
                        </pic:spPr>
                      </pic:pic>
                    </a:graphicData>
                  </a:graphic>
                </wp:inline>
              </w:drawing>
            </w:r>
          </w:p>
          <w:p w14:paraId="0849B3A6" w14:textId="057D9776" w:rsidR="00326F1E" w:rsidRPr="00530FF3" w:rsidRDefault="00FC61FD" w:rsidP="000D608D">
            <w:pPr>
              <w:pStyle w:val="NormalWeb"/>
              <w:tabs>
                <w:tab w:val="left" w:pos="1195"/>
              </w:tabs>
              <w:spacing w:before="0" w:beforeAutospacing="0" w:after="0" w:afterAutospacing="0"/>
              <w:jc w:val="center"/>
              <w:rPr>
                <w:rFonts w:ascii="Arial" w:hAnsi="Arial" w:cs="Arial"/>
                <w:i/>
                <w:iCs/>
                <w:sz w:val="18"/>
                <w:szCs w:val="18"/>
                <w:lang w:val="en-GB"/>
              </w:rPr>
            </w:pPr>
            <w:r w:rsidRPr="002928D2">
              <w:rPr>
                <w:rFonts w:ascii="Arial" w:hAnsi="Arial" w:cs="Arial"/>
                <w:b/>
                <w:bCs/>
                <w:i/>
                <w:iCs/>
                <w:sz w:val="18"/>
                <w:szCs w:val="18"/>
                <w:lang w:val="en-GB"/>
              </w:rPr>
              <w:t>Figure 17</w:t>
            </w:r>
            <w:r w:rsidR="00993085">
              <w:rPr>
                <w:rFonts w:ascii="Arial" w:hAnsi="Arial" w:cs="Arial"/>
                <w:b/>
                <w:bCs/>
                <w:i/>
                <w:iCs/>
                <w:sz w:val="18"/>
                <w:szCs w:val="18"/>
                <w:lang w:val="en-GB"/>
              </w:rPr>
              <w:t>2</w:t>
            </w:r>
            <w:r w:rsidRPr="002928D2">
              <w:rPr>
                <w:rFonts w:ascii="Arial" w:hAnsi="Arial" w:cs="Arial"/>
                <w:b/>
                <w:bCs/>
                <w:i/>
                <w:iCs/>
                <w:sz w:val="18"/>
                <w:szCs w:val="18"/>
                <w:lang w:val="en-GB"/>
              </w:rPr>
              <w:t>: State Transition Diagram for Office of Transit without Recovery States</w:t>
            </w:r>
            <w:r w:rsidR="00DD6754" w:rsidRPr="00530FF3">
              <w:rPr>
                <w:rFonts w:ascii="Arial" w:hAnsi="Arial" w:cs="Arial"/>
                <w:i/>
                <w:iCs/>
                <w:sz w:val="18"/>
                <w:szCs w:val="18"/>
                <w:lang w:val="en-GB"/>
              </w:rPr>
              <w:t>.</w:t>
            </w:r>
          </w:p>
          <w:p w14:paraId="7F6A18A0" w14:textId="77777777" w:rsidR="00C34E43" w:rsidRDefault="00C34E43" w:rsidP="000D608D">
            <w:pPr>
              <w:pStyle w:val="NormalWeb"/>
              <w:tabs>
                <w:tab w:val="left" w:pos="1195"/>
              </w:tabs>
              <w:spacing w:before="0" w:beforeAutospacing="0" w:after="0" w:afterAutospacing="0"/>
              <w:jc w:val="center"/>
              <w:rPr>
                <w:rFonts w:ascii="Arial" w:hAnsi="Arial" w:cs="Arial"/>
                <w:i/>
                <w:iCs/>
                <w:sz w:val="18"/>
                <w:szCs w:val="18"/>
                <w:lang w:val="en-GB"/>
              </w:rPr>
            </w:pPr>
          </w:p>
          <w:p w14:paraId="4701A14B" w14:textId="77777777" w:rsidR="00C34E43" w:rsidRDefault="00C34E43" w:rsidP="000D608D">
            <w:pPr>
              <w:pStyle w:val="NormalWeb"/>
              <w:tabs>
                <w:tab w:val="left" w:pos="1195"/>
              </w:tabs>
              <w:spacing w:before="0" w:beforeAutospacing="0" w:after="0" w:afterAutospacing="0"/>
              <w:jc w:val="center"/>
              <w:rPr>
                <w:rFonts w:ascii="Arial" w:hAnsi="Arial" w:cs="Arial"/>
                <w:i/>
                <w:iCs/>
                <w:sz w:val="18"/>
                <w:szCs w:val="18"/>
                <w:lang w:val="en-GB"/>
              </w:rPr>
            </w:pPr>
          </w:p>
          <w:p w14:paraId="38106776" w14:textId="53FA5E54" w:rsidR="00DD6754" w:rsidRPr="002928D2" w:rsidRDefault="00DD6754" w:rsidP="000D608D">
            <w:pPr>
              <w:pStyle w:val="NormalWeb"/>
              <w:tabs>
                <w:tab w:val="left" w:pos="1195"/>
              </w:tabs>
              <w:spacing w:before="0" w:beforeAutospacing="0" w:after="0" w:afterAutospacing="0"/>
              <w:jc w:val="center"/>
              <w:rPr>
                <w:rFonts w:ascii="Arial" w:hAnsi="Arial" w:cs="Arial"/>
                <w:sz w:val="18"/>
                <w:szCs w:val="18"/>
                <w:lang w:val="en-GB"/>
              </w:rPr>
            </w:pPr>
            <w:r w:rsidRPr="00530FF3">
              <w:rPr>
                <w:rFonts w:ascii="Arial" w:hAnsi="Arial" w:cs="Arial"/>
                <w:i/>
                <w:iCs/>
                <w:sz w:val="18"/>
                <w:szCs w:val="18"/>
                <w:lang w:val="en-GB"/>
              </w:rPr>
              <w:t>  </w:t>
            </w:r>
          </w:p>
          <w:p w14:paraId="04B7C713" w14:textId="6C09F62F" w:rsidR="00326F1E" w:rsidRPr="002928D2" w:rsidRDefault="00326F1E"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A new note will be introduced below the Figure 17</w:t>
            </w:r>
            <w:r w:rsidR="00993085">
              <w:rPr>
                <w:rFonts w:ascii="Arial" w:hAnsi="Arial" w:cs="Arial"/>
                <w:sz w:val="18"/>
                <w:szCs w:val="18"/>
                <w:lang w:val="en-GB"/>
              </w:rPr>
              <w:t>2</w:t>
            </w:r>
            <w:r w:rsidRPr="002928D2">
              <w:rPr>
                <w:rFonts w:ascii="Arial" w:hAnsi="Arial" w:cs="Arial"/>
                <w:sz w:val="18"/>
                <w:szCs w:val="18"/>
                <w:lang w:val="en-GB"/>
              </w:rPr>
              <w:t xml:space="preserve"> as follows:</w:t>
            </w:r>
          </w:p>
          <w:p w14:paraId="195CDEE0" w14:textId="0C4910C3" w:rsidR="00326F1E" w:rsidRPr="00530FF3" w:rsidRDefault="00326F1E" w:rsidP="00326F1E">
            <w:pPr>
              <w:pStyle w:val="NormalWeb"/>
              <w:tabs>
                <w:tab w:val="left" w:pos="1195"/>
              </w:tabs>
              <w:ind w:left="1440"/>
              <w:rPr>
                <w:b/>
                <w:bCs/>
                <w:i/>
                <w:iCs/>
                <w:highlight w:val="yellow"/>
                <w:lang w:val="en-GB"/>
              </w:rPr>
            </w:pPr>
            <w:r w:rsidRPr="00530FF3">
              <w:rPr>
                <w:b/>
                <w:bCs/>
                <w:i/>
                <w:iCs/>
                <w:highlight w:val="yellow"/>
                <w:lang w:val="en-GB"/>
              </w:rPr>
              <w:t>In NCTS</w:t>
            </w:r>
            <w:r w:rsidR="00AC5E0F" w:rsidRPr="00530FF3">
              <w:rPr>
                <w:b/>
                <w:bCs/>
                <w:i/>
                <w:iCs/>
                <w:highlight w:val="yellow"/>
                <w:lang w:val="en-GB"/>
              </w:rPr>
              <w:t>-</w:t>
            </w:r>
            <w:r w:rsidRPr="00530FF3">
              <w:rPr>
                <w:b/>
                <w:bCs/>
                <w:i/>
                <w:iCs/>
                <w:highlight w:val="yellow"/>
                <w:lang w:val="en-GB"/>
              </w:rPr>
              <w:t xml:space="preserve">P6, a new state, 'Frontier-crossing refused,' is introduced for the Office of Transit to indicate that a Transit Movement is not permitted to enter the Contracting Party. This means that the movement must leave immediately, and the Office of Transit cannot become an Actual Office of Destination. </w:t>
            </w:r>
            <w:r w:rsidR="00BE667F">
              <w:rPr>
                <w:b/>
                <w:bCs/>
                <w:i/>
                <w:iCs/>
                <w:highlight w:val="yellow"/>
                <w:lang w:val="en-GB"/>
              </w:rPr>
              <w:t>In parallel</w:t>
            </w:r>
            <w:r w:rsidRPr="00530FF3">
              <w:rPr>
                <w:b/>
                <w:bCs/>
                <w:i/>
                <w:iCs/>
                <w:highlight w:val="yellow"/>
                <w:lang w:val="en-GB"/>
              </w:rPr>
              <w:t xml:space="preserve">, the existing 'Movement stopped' status will remain, allowing a Transit Movement to enter the Contracting Party while requiring the Office of Transit to act as the Actual Office of Destination. </w:t>
            </w:r>
          </w:p>
          <w:p w14:paraId="1ADEE8FB" w14:textId="39C14210" w:rsidR="00326F1E" w:rsidRPr="00530FF3" w:rsidRDefault="00C01743" w:rsidP="00326F1E">
            <w:pPr>
              <w:pStyle w:val="NormalWeb"/>
              <w:tabs>
                <w:tab w:val="left" w:pos="1195"/>
              </w:tabs>
              <w:ind w:left="1440"/>
              <w:rPr>
                <w:b/>
                <w:bCs/>
                <w:i/>
                <w:iCs/>
                <w:highlight w:val="yellow"/>
                <w:lang w:val="en-GB"/>
              </w:rPr>
            </w:pPr>
            <w:r w:rsidRPr="00530FF3">
              <w:rPr>
                <w:b/>
                <w:bCs/>
                <w:i/>
                <w:iCs/>
                <w:highlight w:val="yellow"/>
                <w:lang w:val="en-GB"/>
              </w:rPr>
              <w:t xml:space="preserve">In </w:t>
            </w:r>
            <w:r w:rsidR="005824FF" w:rsidRPr="00530FF3">
              <w:rPr>
                <w:b/>
                <w:bCs/>
                <w:i/>
                <w:iCs/>
                <w:highlight w:val="yellow"/>
                <w:lang w:val="en-GB"/>
              </w:rPr>
              <w:t>case the movement must stop</w:t>
            </w:r>
            <w:r w:rsidRPr="00530FF3">
              <w:rPr>
                <w:b/>
                <w:bCs/>
                <w:i/>
                <w:iCs/>
                <w:highlight w:val="yellow"/>
                <w:lang w:val="en-GB"/>
              </w:rPr>
              <w:t>, t</w:t>
            </w:r>
            <w:r w:rsidR="00326F1E" w:rsidRPr="00530FF3">
              <w:rPr>
                <w:b/>
                <w:bCs/>
                <w:i/>
                <w:iCs/>
                <w:highlight w:val="yellow"/>
                <w:lang w:val="en-GB"/>
              </w:rPr>
              <w:t xml:space="preserve">he message </w:t>
            </w:r>
            <w:r w:rsidR="00AC5E0F" w:rsidRPr="00530FF3">
              <w:rPr>
                <w:b/>
                <w:bCs/>
                <w:i/>
                <w:iCs/>
                <w:highlight w:val="yellow"/>
                <w:lang w:val="en-GB"/>
              </w:rPr>
              <w:t>‘Notification Crossing Frontier’ C_NCF_NOT (IE118)</w:t>
            </w:r>
            <w:r w:rsidR="00326F1E" w:rsidRPr="00530FF3">
              <w:rPr>
                <w:b/>
                <w:bCs/>
                <w:i/>
                <w:iCs/>
                <w:highlight w:val="yellow"/>
                <w:lang w:val="en-GB"/>
              </w:rPr>
              <w:t xml:space="preserve"> </w:t>
            </w:r>
            <w:r w:rsidR="005824FF" w:rsidRPr="00530FF3">
              <w:rPr>
                <w:b/>
                <w:bCs/>
                <w:i/>
                <w:iCs/>
                <w:highlight w:val="yellow"/>
                <w:lang w:val="en-GB"/>
              </w:rPr>
              <w:t>is</w:t>
            </w:r>
            <w:r w:rsidR="00326F1E" w:rsidRPr="00530FF3">
              <w:rPr>
                <w:b/>
                <w:bCs/>
                <w:i/>
                <w:iCs/>
                <w:highlight w:val="yellow"/>
                <w:lang w:val="en-GB"/>
              </w:rPr>
              <w:t xml:space="preserve"> sent to trigger the status at Office of Transit to become 'Movement stopped' (i.e. with further action expected by the </w:t>
            </w:r>
            <w:r w:rsidR="00FA52AD" w:rsidRPr="00530FF3">
              <w:rPr>
                <w:b/>
                <w:bCs/>
                <w:i/>
                <w:iCs/>
                <w:highlight w:val="yellow"/>
                <w:lang w:val="en-GB"/>
              </w:rPr>
              <w:t>A</w:t>
            </w:r>
            <w:r w:rsidR="00326F1E" w:rsidRPr="00530FF3">
              <w:rPr>
                <w:b/>
                <w:bCs/>
                <w:i/>
                <w:iCs/>
                <w:highlight w:val="yellow"/>
                <w:lang w:val="en-GB"/>
              </w:rPr>
              <w:t>ctual Office of Destination).</w:t>
            </w:r>
          </w:p>
          <w:p w14:paraId="65884F49" w14:textId="2BB56AF4" w:rsidR="00326F1E" w:rsidRPr="00530FF3" w:rsidRDefault="00326F1E" w:rsidP="00326F1E">
            <w:pPr>
              <w:pStyle w:val="NormalWeb"/>
              <w:tabs>
                <w:tab w:val="left" w:pos="1195"/>
              </w:tabs>
              <w:spacing w:before="0" w:beforeAutospacing="0" w:after="0" w:afterAutospacing="0"/>
              <w:ind w:left="1440"/>
              <w:rPr>
                <w:b/>
                <w:bCs/>
                <w:i/>
                <w:iCs/>
                <w:highlight w:val="yellow"/>
                <w:lang w:val="en-GB"/>
              </w:rPr>
            </w:pPr>
            <w:r w:rsidRPr="00530FF3">
              <w:rPr>
                <w:b/>
                <w:bCs/>
                <w:i/>
                <w:iCs/>
                <w:highlight w:val="yellow"/>
                <w:lang w:val="en-GB"/>
              </w:rPr>
              <w:t xml:space="preserve">The message </w:t>
            </w:r>
            <w:r w:rsidR="00782915" w:rsidRPr="00530FF3">
              <w:rPr>
                <w:b/>
                <w:bCs/>
                <w:i/>
                <w:iCs/>
                <w:highlight w:val="yellow"/>
                <w:lang w:val="en-GB"/>
              </w:rPr>
              <w:t>‘Rejection Crossing Frontier’ C_NCF_REJ (IE119)</w:t>
            </w:r>
            <w:r w:rsidRPr="00530FF3">
              <w:rPr>
                <w:b/>
                <w:bCs/>
                <w:i/>
                <w:iCs/>
                <w:highlight w:val="yellow"/>
                <w:lang w:val="en-GB"/>
              </w:rPr>
              <w:t xml:space="preserve"> </w:t>
            </w:r>
            <w:r w:rsidR="00782915" w:rsidRPr="00530FF3">
              <w:rPr>
                <w:b/>
                <w:bCs/>
                <w:i/>
                <w:iCs/>
                <w:highlight w:val="yellow"/>
                <w:lang w:val="en-GB"/>
              </w:rPr>
              <w:t>is</w:t>
            </w:r>
            <w:r w:rsidRPr="00530FF3">
              <w:rPr>
                <w:b/>
                <w:bCs/>
                <w:i/>
                <w:iCs/>
                <w:highlight w:val="yellow"/>
                <w:lang w:val="en-GB"/>
              </w:rPr>
              <w:t xml:space="preserve"> sent before the status becomes 'Frontier-crossing refused'</w:t>
            </w:r>
            <w:r w:rsidR="00AC5E0F" w:rsidRPr="00530FF3">
              <w:rPr>
                <w:b/>
                <w:bCs/>
                <w:i/>
                <w:iCs/>
                <w:highlight w:val="yellow"/>
                <w:lang w:val="en-GB"/>
              </w:rPr>
              <w:t>.</w:t>
            </w:r>
          </w:p>
          <w:p w14:paraId="0088ED60" w14:textId="28A88F25" w:rsidR="00DA69DE" w:rsidRPr="00530FF3" w:rsidRDefault="00DA69DE" w:rsidP="009E77DF">
            <w:pPr>
              <w:pStyle w:val="NormalWeb"/>
              <w:numPr>
                <w:ilvl w:val="0"/>
                <w:numId w:val="1"/>
              </w:numPr>
              <w:tabs>
                <w:tab w:val="left" w:pos="1195"/>
              </w:tabs>
              <w:rPr>
                <w:rFonts w:ascii="Arial" w:hAnsi="Arial" w:cs="Arial"/>
                <w:sz w:val="18"/>
                <w:szCs w:val="18"/>
                <w:lang w:val="en-GB"/>
              </w:rPr>
            </w:pPr>
            <w:r w:rsidRPr="00530FF3">
              <w:rPr>
                <w:rFonts w:ascii="Arial" w:hAnsi="Arial" w:cs="Arial"/>
                <w:sz w:val="18"/>
                <w:szCs w:val="18"/>
                <w:lang w:val="en-GB"/>
              </w:rPr>
              <w:t>The following paragraphs will be updated as follows:</w:t>
            </w:r>
          </w:p>
          <w:p w14:paraId="753C8419" w14:textId="77D56B67" w:rsidR="0011601B" w:rsidRPr="00530FF3" w:rsidRDefault="0011601B" w:rsidP="0011601B">
            <w:pPr>
              <w:pStyle w:val="NormalWeb"/>
              <w:tabs>
                <w:tab w:val="left" w:pos="1195"/>
              </w:tabs>
              <w:ind w:left="1440"/>
              <w:rPr>
                <w:lang w:val="en-GB"/>
              </w:rPr>
            </w:pPr>
            <w:r w:rsidRPr="00530FF3">
              <w:rPr>
                <w:highlight w:val="green"/>
                <w:lang w:val="en-GB"/>
              </w:rPr>
              <w:t xml:space="preserve">Under the status “Arrival accepted at the </w:t>
            </w:r>
            <w:proofErr w:type="spellStart"/>
            <w:r w:rsidRPr="00530FF3">
              <w:rPr>
                <w:highlight w:val="green"/>
                <w:lang w:val="en-GB"/>
              </w:rPr>
              <w:t>OoTra</w:t>
            </w:r>
            <w:proofErr w:type="spellEnd"/>
            <w:r w:rsidRPr="00530FF3">
              <w:rPr>
                <w:highlight w:val="green"/>
                <w:lang w:val="en-GB"/>
              </w:rPr>
              <w:t xml:space="preserve">”, if the consignment is allowed to cross the border, the Office of Transit sends the ‘Notification Crossing Frontier’ C_NCF_NOT (IE118) message to the Office of Departure and the status will become “NCF registered” </w:t>
            </w:r>
            <w:r w:rsidRPr="00530FF3">
              <w:rPr>
                <w:b/>
                <w:bCs/>
                <w:highlight w:val="yellow"/>
                <w:lang w:val="en-GB"/>
              </w:rPr>
              <w:t>or “Movement stopped”</w:t>
            </w:r>
            <w:r w:rsidRPr="00530FF3">
              <w:rPr>
                <w:highlight w:val="green"/>
                <w:lang w:val="en-GB"/>
              </w:rPr>
              <w:t>. The role of the Office of Transit stops here. It is thus implicitly assumed that only one border crossing can take place for a declared Office of Transit.</w:t>
            </w:r>
          </w:p>
          <w:p w14:paraId="4393F5FA" w14:textId="0D154738" w:rsidR="007B19C7" w:rsidRPr="00530FF3" w:rsidRDefault="007B19C7" w:rsidP="0011601B">
            <w:pPr>
              <w:pStyle w:val="NormalWeb"/>
              <w:tabs>
                <w:tab w:val="left" w:pos="1195"/>
              </w:tabs>
              <w:ind w:left="1440"/>
              <w:rPr>
                <w:rFonts w:ascii="Arial" w:hAnsi="Arial" w:cs="Arial"/>
                <w:i/>
                <w:iCs/>
                <w:lang w:val="en-GB"/>
              </w:rPr>
            </w:pPr>
            <w:r w:rsidRPr="00530FF3">
              <w:rPr>
                <w:rFonts w:ascii="Arial" w:hAnsi="Arial" w:cs="Arial"/>
                <w:i/>
                <w:iCs/>
                <w:lang w:val="en-GB"/>
              </w:rPr>
              <w:t>(</w:t>
            </w:r>
            <w:r w:rsidR="00D56634" w:rsidRPr="00530FF3">
              <w:rPr>
                <w:rFonts w:ascii="Arial" w:hAnsi="Arial" w:cs="Arial"/>
                <w:i/>
                <w:iCs/>
                <w:lang w:val="en-GB"/>
              </w:rPr>
              <w:t>…</w:t>
            </w:r>
            <w:r w:rsidRPr="00530FF3">
              <w:rPr>
                <w:rFonts w:ascii="Arial" w:hAnsi="Arial" w:cs="Arial"/>
                <w:i/>
                <w:iCs/>
                <w:lang w:val="en-GB"/>
              </w:rPr>
              <w:t>)</w:t>
            </w:r>
          </w:p>
          <w:p w14:paraId="6CF1E917" w14:textId="4B160965" w:rsidR="00D56634" w:rsidRPr="002928D2" w:rsidRDefault="00D56634" w:rsidP="00D56634">
            <w:pPr>
              <w:ind w:left="1166"/>
            </w:pPr>
            <w:r w:rsidRPr="002928D2">
              <w:rPr>
                <w:highlight w:val="cyan"/>
              </w:rPr>
              <w:t xml:space="preserve">Under the status “Arrival accepted at the </w:t>
            </w:r>
            <w:proofErr w:type="spellStart"/>
            <w:r w:rsidRPr="002928D2">
              <w:rPr>
                <w:highlight w:val="cyan"/>
              </w:rPr>
              <w:t>OoTra</w:t>
            </w:r>
            <w:proofErr w:type="spellEnd"/>
            <w:r w:rsidRPr="002928D2">
              <w:rPr>
                <w:highlight w:val="cyan"/>
              </w:rPr>
              <w:t xml:space="preserve">”, if further investigation and decision is required by the Office of Transit for the transit movement due to ENS formalities, then the status is set to “Under control”. Alternatively, if the Office of Transit receives the ‘Control Decision Notification to Office of Transit ENS’ C_CTR_TRA_ENS (IEA64) message from </w:t>
            </w:r>
            <w:proofErr w:type="spellStart"/>
            <w:r w:rsidRPr="002928D2">
              <w:rPr>
                <w:highlight w:val="cyan"/>
              </w:rPr>
              <w:t>ieCA</w:t>
            </w:r>
            <w:proofErr w:type="spellEnd"/>
            <w:r w:rsidRPr="002928D2">
              <w:rPr>
                <w:highlight w:val="cyan"/>
              </w:rPr>
              <w:t xml:space="preserve">/TED Processing Bridge identifying this Office of Transit to be also the Customs Office of Control (based on ICS2), then the status is set to “Under control”. Being under the status “Under control”, the Office of Transit may allow the transit movement to cross the border, in which case the status is set to “NCF registered” or </w:t>
            </w:r>
            <w:r w:rsidRPr="002928D2">
              <w:rPr>
                <w:b/>
                <w:bCs/>
                <w:highlight w:val="yellow"/>
              </w:rPr>
              <w:t>“Movement stopped”</w:t>
            </w:r>
            <w:r w:rsidRPr="002928D2">
              <w:rPr>
                <w:highlight w:val="yellow"/>
              </w:rPr>
              <w:t xml:space="preserve"> </w:t>
            </w:r>
            <w:r w:rsidRPr="002928D2">
              <w:rPr>
                <w:b/>
                <w:bCs/>
                <w:highlight w:val="yellow"/>
              </w:rPr>
              <w:t>and the ‘Notification Crossing Frontier’ C_NCF_NOT (IE118) message is sent to the Office of Departure</w:t>
            </w:r>
            <w:r w:rsidRPr="002928D2">
              <w:rPr>
                <w:highlight w:val="cyan"/>
              </w:rPr>
              <w:t xml:space="preserve">. </w:t>
            </w:r>
            <w:r w:rsidR="00F039DD" w:rsidRPr="002928D2">
              <w:rPr>
                <w:highlight w:val="cyan"/>
              </w:rPr>
              <w:t xml:space="preserve"> </w:t>
            </w:r>
            <w:r w:rsidR="00F039DD" w:rsidRPr="002928D2">
              <w:rPr>
                <w:b/>
                <w:bCs/>
                <w:highlight w:val="yellow"/>
              </w:rPr>
              <w:t>However, under the status “Movement stopped”, this Office of Transit must be</w:t>
            </w:r>
            <w:r w:rsidR="009D1B02" w:rsidRPr="002928D2">
              <w:rPr>
                <w:b/>
                <w:bCs/>
                <w:highlight w:val="yellow"/>
              </w:rPr>
              <w:t xml:space="preserve"> designated as the Actual Office of Destination</w:t>
            </w:r>
            <w:r w:rsidR="0055682E" w:rsidRPr="002928D2">
              <w:rPr>
                <w:b/>
                <w:bCs/>
                <w:highlight w:val="yellow"/>
              </w:rPr>
              <w:t>, if the Office also has the role ‘DES’</w:t>
            </w:r>
            <w:r w:rsidR="009D1B02" w:rsidRPr="002928D2">
              <w:rPr>
                <w:b/>
                <w:bCs/>
                <w:highlight w:val="yellow"/>
              </w:rPr>
              <w:t>.</w:t>
            </w:r>
            <w:r w:rsidR="009D1B02" w:rsidRPr="002928D2">
              <w:rPr>
                <w:highlight w:val="cyan"/>
              </w:rPr>
              <w:t xml:space="preserve"> </w:t>
            </w:r>
            <w:r w:rsidRPr="002928D2">
              <w:rPr>
                <w:highlight w:val="cyan"/>
              </w:rPr>
              <w:t>Otherwise, in case the status is “Under control”, the Office of Transit may not authorise the transit movement to cross the border (</w:t>
            </w:r>
            <w:r w:rsidR="00DC1303" w:rsidRPr="002928D2">
              <w:rPr>
                <w:highlight w:val="cyan"/>
              </w:rPr>
              <w:t xml:space="preserve">e.g. </w:t>
            </w:r>
            <w:r w:rsidRPr="002928D2">
              <w:rPr>
                <w:highlight w:val="cyan"/>
              </w:rPr>
              <w:t xml:space="preserve">due to safety &amp; security reasons related to ENS formalities), then the status is set to </w:t>
            </w:r>
            <w:r w:rsidRPr="002928D2">
              <w:rPr>
                <w:strike/>
                <w:color w:val="FF0000"/>
                <w:highlight w:val="cyan"/>
              </w:rPr>
              <w:t>“Movement stopped”</w:t>
            </w:r>
            <w:r w:rsidR="0062145E" w:rsidRPr="002928D2">
              <w:rPr>
                <w:highlight w:val="cyan"/>
              </w:rPr>
              <w:t xml:space="preserve"> </w:t>
            </w:r>
            <w:r w:rsidR="0062145E" w:rsidRPr="002928D2">
              <w:rPr>
                <w:b/>
                <w:bCs/>
                <w:highlight w:val="yellow"/>
              </w:rPr>
              <w:t>“Frontier-crossing refused”</w:t>
            </w:r>
            <w:r w:rsidRPr="002928D2">
              <w:rPr>
                <w:highlight w:val="cyan"/>
              </w:rPr>
              <w:t xml:space="preserve"> and the ‘Rejection Crossing Frontier’ C_NCF_REJ (IE119) message is sent to the Office of Departure. </w:t>
            </w:r>
            <w:r w:rsidRPr="002928D2">
              <w:rPr>
                <w:strike/>
                <w:color w:val="FF0000"/>
                <w:highlight w:val="cyan"/>
              </w:rPr>
              <w:t>It is not mandatory for the</w:t>
            </w:r>
            <w:r w:rsidRPr="002928D2">
              <w:rPr>
                <w:color w:val="FF0000"/>
                <w:highlight w:val="cyan"/>
              </w:rPr>
              <w:t xml:space="preserve"> </w:t>
            </w:r>
            <w:proofErr w:type="spellStart"/>
            <w:r w:rsidR="00732150" w:rsidRPr="002928D2">
              <w:rPr>
                <w:b/>
                <w:bCs/>
                <w:highlight w:val="yellow"/>
              </w:rPr>
              <w:t>The</w:t>
            </w:r>
            <w:proofErr w:type="spellEnd"/>
            <w:r w:rsidR="00732150" w:rsidRPr="002928D2">
              <w:rPr>
                <w:highlight w:val="cyan"/>
              </w:rPr>
              <w:t xml:space="preserve"> </w:t>
            </w:r>
            <w:r w:rsidRPr="002928D2">
              <w:rPr>
                <w:highlight w:val="cyan"/>
              </w:rPr>
              <w:t xml:space="preserve">Office of Transit </w:t>
            </w:r>
            <w:proofErr w:type="spellStart"/>
            <w:r w:rsidRPr="002928D2">
              <w:rPr>
                <w:strike/>
                <w:color w:val="FF0000"/>
                <w:highlight w:val="cyan"/>
              </w:rPr>
              <w:t>to</w:t>
            </w:r>
            <w:r w:rsidR="00732150" w:rsidRPr="002928D2">
              <w:rPr>
                <w:b/>
                <w:bCs/>
                <w:highlight w:val="yellow"/>
              </w:rPr>
              <w:t>cannot</w:t>
            </w:r>
            <w:proofErr w:type="spellEnd"/>
            <w:r w:rsidRPr="002928D2">
              <w:rPr>
                <w:highlight w:val="cyan"/>
              </w:rPr>
              <w:t xml:space="preserve"> become Actual Office of Destination when the movement </w:t>
            </w:r>
            <w:r w:rsidRPr="002928D2">
              <w:rPr>
                <w:strike/>
                <w:color w:val="FF0000"/>
                <w:highlight w:val="cyan"/>
              </w:rPr>
              <w:t xml:space="preserve">is </w:t>
            </w:r>
            <w:r w:rsidR="0062145E" w:rsidRPr="002928D2">
              <w:rPr>
                <w:strike/>
                <w:color w:val="FF0000"/>
                <w:highlight w:val="cyan"/>
              </w:rPr>
              <w:t>stopped</w:t>
            </w:r>
            <w:r w:rsidR="0062145E" w:rsidRPr="002928D2">
              <w:rPr>
                <w:highlight w:val="cyan"/>
              </w:rPr>
              <w:t xml:space="preserve"> </w:t>
            </w:r>
            <w:r w:rsidR="0062145E" w:rsidRPr="002928D2">
              <w:rPr>
                <w:b/>
                <w:bCs/>
                <w:highlight w:val="yellow"/>
              </w:rPr>
              <w:t>is NOT authorised to cross the border of this Office of Transit</w:t>
            </w:r>
            <w:r w:rsidRPr="002928D2">
              <w:rPr>
                <w:highlight w:val="cyan"/>
              </w:rPr>
              <w:t xml:space="preserve"> due to safety &amp; security reasons related to ENS formalities</w:t>
            </w:r>
            <w:r w:rsidR="009304BB" w:rsidRPr="002928D2">
              <w:rPr>
                <w:highlight w:val="cyan"/>
              </w:rPr>
              <w:t xml:space="preserve"> </w:t>
            </w:r>
            <w:r w:rsidR="009304BB" w:rsidRPr="002928D2">
              <w:rPr>
                <w:b/>
                <w:bCs/>
                <w:highlight w:val="yellow"/>
              </w:rPr>
              <w:t>(or other reasons)</w:t>
            </w:r>
            <w:r w:rsidRPr="002928D2">
              <w:rPr>
                <w:highlight w:val="cyan"/>
              </w:rPr>
              <w:t>.</w:t>
            </w:r>
          </w:p>
          <w:p w14:paraId="5BD1F20C" w14:textId="77777777" w:rsidR="009F060A" w:rsidRPr="002928D2" w:rsidRDefault="009F060A" w:rsidP="00D56634">
            <w:pPr>
              <w:ind w:left="1166"/>
            </w:pPr>
          </w:p>
          <w:p w14:paraId="6B6E8403" w14:textId="1C2AF996" w:rsidR="009F060A" w:rsidRPr="002928D2" w:rsidRDefault="009F060A" w:rsidP="009F060A">
            <w:pPr>
              <w:ind w:left="1166"/>
              <w:rPr>
                <w:highlight w:val="green"/>
              </w:rPr>
            </w:pPr>
            <w:commentRangeStart w:id="7"/>
            <w:commentRangeStart w:id="8"/>
            <w:r w:rsidRPr="002928D2">
              <w:rPr>
                <w:highlight w:val="green"/>
              </w:rPr>
              <w:t xml:space="preserve">When the status of the movement is under “Arrival accepted at the </w:t>
            </w:r>
            <w:proofErr w:type="spellStart"/>
            <w:r w:rsidRPr="002928D2">
              <w:rPr>
                <w:highlight w:val="green"/>
              </w:rPr>
              <w:t>OoTra</w:t>
            </w:r>
            <w:proofErr w:type="spellEnd"/>
            <w:r w:rsidRPr="002928D2">
              <w:rPr>
                <w:highlight w:val="green"/>
              </w:rPr>
              <w:t xml:space="preserve">” or “Under control” (state applicable only for Opt-In NAs), </w:t>
            </w:r>
            <w:commentRangeEnd w:id="7"/>
            <w:r w:rsidR="00380A79" w:rsidRPr="002928D2">
              <w:rPr>
                <w:rStyle w:val="CommentReference"/>
              </w:rPr>
              <w:commentReference w:id="7"/>
            </w:r>
            <w:commentRangeEnd w:id="8"/>
            <w:r w:rsidR="004C5150" w:rsidRPr="002928D2">
              <w:rPr>
                <w:rStyle w:val="CommentReference"/>
              </w:rPr>
              <w:commentReference w:id="8"/>
            </w:r>
            <w:r w:rsidRPr="002928D2">
              <w:rPr>
                <w:highlight w:val="green"/>
              </w:rPr>
              <w:t xml:space="preserve">it can be </w:t>
            </w:r>
            <w:r w:rsidRPr="002928D2">
              <w:rPr>
                <w:strike/>
                <w:color w:val="FF0000"/>
                <w:highlight w:val="green"/>
              </w:rPr>
              <w:t>stopped at</w:t>
            </w:r>
            <w:r w:rsidRPr="002928D2">
              <w:rPr>
                <w:color w:val="FF0000"/>
                <w:highlight w:val="green"/>
              </w:rPr>
              <w:t xml:space="preserve"> </w:t>
            </w:r>
            <w:r w:rsidR="00893B33" w:rsidRPr="002928D2">
              <w:rPr>
                <w:highlight w:val="yellow"/>
              </w:rPr>
              <w:t>decided by</w:t>
            </w:r>
            <w:r w:rsidR="00893B33" w:rsidRPr="002928D2">
              <w:rPr>
                <w:highlight w:val="green"/>
              </w:rPr>
              <w:t xml:space="preserve"> </w:t>
            </w:r>
            <w:r w:rsidRPr="002928D2">
              <w:rPr>
                <w:highlight w:val="green"/>
              </w:rPr>
              <w:t xml:space="preserve">the Office of Transit </w:t>
            </w:r>
            <w:r w:rsidR="00893B33" w:rsidRPr="002928D2">
              <w:rPr>
                <w:highlight w:val="green"/>
              </w:rPr>
              <w:t xml:space="preserve">to not authorise the crossing of the border </w:t>
            </w:r>
            <w:r w:rsidRPr="002928D2">
              <w:rPr>
                <w:highlight w:val="green"/>
              </w:rPr>
              <w:t xml:space="preserve">for </w:t>
            </w:r>
            <w:r w:rsidRPr="002928D2">
              <w:rPr>
                <w:strike/>
                <w:color w:val="FF0000"/>
                <w:highlight w:val="green"/>
              </w:rPr>
              <w:t>two (2)</w:t>
            </w:r>
            <w:r w:rsidRPr="002928D2">
              <w:rPr>
                <w:highlight w:val="green"/>
              </w:rPr>
              <w:t xml:space="preserve"> </w:t>
            </w:r>
            <w:r w:rsidR="00893B33" w:rsidRPr="002928D2">
              <w:rPr>
                <w:b/>
                <w:bCs/>
                <w:highlight w:val="yellow"/>
              </w:rPr>
              <w:t>three (3)</w:t>
            </w:r>
            <w:r w:rsidR="00893B33" w:rsidRPr="002928D2">
              <w:rPr>
                <w:highlight w:val="green"/>
              </w:rPr>
              <w:t xml:space="preserve"> </w:t>
            </w:r>
            <w:r w:rsidRPr="002928D2">
              <w:rPr>
                <w:highlight w:val="green"/>
              </w:rPr>
              <w:t>reasons:</w:t>
            </w:r>
          </w:p>
          <w:p w14:paraId="09CB619A" w14:textId="77777777" w:rsidR="009F060A" w:rsidRPr="002928D2" w:rsidRDefault="009F060A" w:rsidP="009E77DF">
            <w:pPr>
              <w:pStyle w:val="ListParagraph"/>
              <w:numPr>
                <w:ilvl w:val="0"/>
                <w:numId w:val="1"/>
              </w:numPr>
              <w:spacing w:before="240"/>
              <w:jc w:val="both"/>
              <w:rPr>
                <w:highlight w:val="green"/>
              </w:rPr>
            </w:pPr>
            <w:r w:rsidRPr="002928D2">
              <w:rPr>
                <w:highlight w:val="green"/>
              </w:rPr>
              <w:t>For pure transit process reasons (following risk analysis)</w:t>
            </w:r>
            <w:r w:rsidRPr="002928D2">
              <w:rPr>
                <w:strike/>
                <w:color w:val="FF0000"/>
                <w:highlight w:val="green"/>
              </w:rPr>
              <w:t>, the Office of Transit may decide to stop the movement and thus not allow it to cross the border</w:t>
            </w:r>
            <w:r w:rsidRPr="002928D2">
              <w:rPr>
                <w:highlight w:val="green"/>
              </w:rPr>
              <w:t>;</w:t>
            </w:r>
          </w:p>
          <w:p w14:paraId="5A6C03D2" w14:textId="4563A169" w:rsidR="009F060A" w:rsidRPr="002928D2" w:rsidRDefault="009F060A" w:rsidP="009E77DF">
            <w:pPr>
              <w:pStyle w:val="ListParagraph"/>
              <w:numPr>
                <w:ilvl w:val="0"/>
                <w:numId w:val="1"/>
              </w:numPr>
              <w:spacing w:before="240"/>
              <w:jc w:val="both"/>
              <w:rPr>
                <w:highlight w:val="green"/>
              </w:rPr>
            </w:pPr>
            <w:r w:rsidRPr="002928D2">
              <w:rPr>
                <w:highlight w:val="green"/>
              </w:rPr>
              <w:t>For ENS formalities reasons (safety &amp; security risk assessment performed in ICS2)</w:t>
            </w:r>
            <w:r w:rsidRPr="002928D2">
              <w:rPr>
                <w:strike/>
                <w:color w:val="FF0000"/>
                <w:highlight w:val="green"/>
              </w:rPr>
              <w:t>, the Office of Transit (being also Customs Office of First Entry) may also decide to stop the movement and thus not allow it to cross the border</w:t>
            </w:r>
            <w:r w:rsidR="00893B33" w:rsidRPr="002928D2">
              <w:rPr>
                <w:highlight w:val="green"/>
              </w:rPr>
              <w:t>;</w:t>
            </w:r>
          </w:p>
          <w:p w14:paraId="2055DA79" w14:textId="1C852A24" w:rsidR="00893B33" w:rsidRPr="002928D2" w:rsidRDefault="00893B33" w:rsidP="009E77DF">
            <w:pPr>
              <w:pStyle w:val="ListParagraph"/>
              <w:numPr>
                <w:ilvl w:val="0"/>
                <w:numId w:val="1"/>
              </w:numPr>
              <w:spacing w:before="240"/>
              <w:jc w:val="both"/>
              <w:rPr>
                <w:highlight w:val="yellow"/>
              </w:rPr>
            </w:pPr>
            <w:r w:rsidRPr="002928D2">
              <w:rPr>
                <w:highlight w:val="yellow"/>
              </w:rPr>
              <w:t>For other reasons: some restrictions apply on goods, to enter the customs territory of a Contracting Party. For example, when a carrier tries to enter the EU customs territory with goods under transit procedure, without a valid certificate</w:t>
            </w:r>
            <w:r w:rsidR="00C34E43">
              <w:rPr>
                <w:highlight w:val="yellow"/>
              </w:rPr>
              <w:t xml:space="preserve"> (</w:t>
            </w:r>
            <w:r w:rsidRPr="002928D2">
              <w:rPr>
                <w:highlight w:val="yellow"/>
              </w:rPr>
              <w:t>e.g. ODS or F-Gases, for those goods).</w:t>
            </w:r>
          </w:p>
          <w:p w14:paraId="5D0AE539" w14:textId="77777777" w:rsidR="00893B33" w:rsidRPr="002928D2" w:rsidRDefault="00893B33" w:rsidP="00893B33">
            <w:pPr>
              <w:pStyle w:val="ListParagraph"/>
              <w:spacing w:before="240"/>
              <w:ind w:left="2170"/>
              <w:jc w:val="both"/>
              <w:rPr>
                <w:highlight w:val="green"/>
              </w:rPr>
            </w:pPr>
          </w:p>
          <w:p w14:paraId="0A8CF65C" w14:textId="6887A6D4" w:rsidR="00D56634" w:rsidRPr="00530FF3" w:rsidRDefault="009F060A" w:rsidP="009F060A">
            <w:pPr>
              <w:pStyle w:val="NormalWeb"/>
              <w:tabs>
                <w:tab w:val="left" w:pos="1195"/>
              </w:tabs>
              <w:ind w:left="1166"/>
              <w:rPr>
                <w:lang w:val="en-GB"/>
              </w:rPr>
            </w:pPr>
            <w:r w:rsidRPr="00530FF3">
              <w:rPr>
                <w:highlight w:val="green"/>
                <w:lang w:val="en-GB"/>
              </w:rPr>
              <w:t xml:space="preserve">For any of the above </w:t>
            </w:r>
            <w:r w:rsidR="00893B33" w:rsidRPr="00530FF3">
              <w:rPr>
                <w:strike/>
                <w:color w:val="FF0000"/>
                <w:highlight w:val="green"/>
                <w:lang w:val="en-GB"/>
              </w:rPr>
              <w:t>two (2)</w:t>
            </w:r>
            <w:r w:rsidR="00893B33" w:rsidRPr="00530FF3">
              <w:rPr>
                <w:highlight w:val="green"/>
                <w:lang w:val="en-GB"/>
              </w:rPr>
              <w:t xml:space="preserve"> </w:t>
            </w:r>
            <w:r w:rsidR="00893B33" w:rsidRPr="00530FF3">
              <w:rPr>
                <w:b/>
                <w:bCs/>
                <w:highlight w:val="yellow"/>
                <w:lang w:val="en-GB"/>
              </w:rPr>
              <w:t>three (3)</w:t>
            </w:r>
            <w:r w:rsidR="00893B33" w:rsidRPr="00530FF3">
              <w:rPr>
                <w:highlight w:val="green"/>
                <w:lang w:val="en-GB"/>
              </w:rPr>
              <w:t xml:space="preserve"> </w:t>
            </w:r>
            <w:r w:rsidRPr="00530FF3">
              <w:rPr>
                <w:highlight w:val="green"/>
                <w:lang w:val="en-GB"/>
              </w:rPr>
              <w:t xml:space="preserve"> reasons where the movement is not authorised to cross the border of this Office of Transit, the status of the movement will become </w:t>
            </w:r>
            <w:r w:rsidRPr="00530FF3">
              <w:rPr>
                <w:strike/>
                <w:color w:val="FF0000"/>
                <w:highlight w:val="green"/>
                <w:lang w:val="en-GB"/>
              </w:rPr>
              <w:t>“Movement stopped”</w:t>
            </w:r>
            <w:r w:rsidR="001A4C46" w:rsidRPr="00530FF3">
              <w:rPr>
                <w:highlight w:val="green"/>
                <w:lang w:val="en-GB"/>
              </w:rPr>
              <w:t xml:space="preserve"> </w:t>
            </w:r>
            <w:r w:rsidR="001A4C46" w:rsidRPr="00530FF3">
              <w:rPr>
                <w:b/>
                <w:bCs/>
                <w:highlight w:val="yellow"/>
                <w:lang w:val="en-GB"/>
              </w:rPr>
              <w:t>“Frontier-crossing refused”</w:t>
            </w:r>
            <w:r w:rsidRPr="00530FF3">
              <w:rPr>
                <w:highlight w:val="green"/>
                <w:lang w:val="en-GB"/>
              </w:rPr>
              <w:t xml:space="preserve">. This is a final status and the role of the Office of Transit stops here. However, </w:t>
            </w:r>
            <w:r w:rsidRPr="00530FF3">
              <w:rPr>
                <w:strike/>
                <w:color w:val="FF0000"/>
                <w:highlight w:val="green"/>
                <w:lang w:val="en-GB"/>
              </w:rPr>
              <w:t>when the movement is stopped,</w:t>
            </w:r>
            <w:r w:rsidRPr="00530FF3">
              <w:rPr>
                <w:color w:val="FF0000"/>
                <w:highlight w:val="green"/>
                <w:lang w:val="en-GB"/>
              </w:rPr>
              <w:t xml:space="preserve"> </w:t>
            </w:r>
            <w:r w:rsidRPr="00530FF3">
              <w:rPr>
                <w:highlight w:val="green"/>
                <w:lang w:val="en-GB"/>
              </w:rPr>
              <w:t>this Office</w:t>
            </w:r>
            <w:r w:rsidR="001A4C46" w:rsidRPr="00530FF3">
              <w:rPr>
                <w:highlight w:val="green"/>
                <w:lang w:val="en-GB"/>
              </w:rPr>
              <w:t xml:space="preserve"> </w:t>
            </w:r>
            <w:r w:rsidR="001A4C46" w:rsidRPr="00530FF3">
              <w:rPr>
                <w:b/>
                <w:bCs/>
                <w:highlight w:val="yellow"/>
                <w:lang w:val="en-GB"/>
              </w:rPr>
              <w:t>of Transit</w:t>
            </w:r>
            <w:r w:rsidRPr="00530FF3">
              <w:rPr>
                <w:highlight w:val="green"/>
                <w:lang w:val="en-GB"/>
              </w:rPr>
              <w:t xml:space="preserve"> </w:t>
            </w:r>
            <w:r w:rsidRPr="00530FF3">
              <w:rPr>
                <w:strike/>
                <w:color w:val="FF0000"/>
                <w:highlight w:val="green"/>
                <w:lang w:val="en-GB"/>
              </w:rPr>
              <w:t>may or may</w:t>
            </w:r>
            <w:r w:rsidR="001A4C46" w:rsidRPr="00530FF3">
              <w:rPr>
                <w:strike/>
                <w:color w:val="FF0000"/>
                <w:highlight w:val="green"/>
                <w:lang w:val="en-GB"/>
              </w:rPr>
              <w:t xml:space="preserve"> not</w:t>
            </w:r>
            <w:r w:rsidRPr="00530FF3">
              <w:rPr>
                <w:highlight w:val="green"/>
                <w:lang w:val="en-GB"/>
              </w:rPr>
              <w:t xml:space="preserve"> </w:t>
            </w:r>
            <w:commentRangeStart w:id="9"/>
            <w:commentRangeStart w:id="10"/>
            <w:commentRangeStart w:id="11"/>
            <w:r w:rsidR="001A4C46" w:rsidRPr="00530FF3">
              <w:rPr>
                <w:b/>
                <w:bCs/>
                <w:highlight w:val="yellow"/>
                <w:lang w:val="en-GB"/>
              </w:rPr>
              <w:t>can</w:t>
            </w:r>
            <w:r w:rsidRPr="00530FF3">
              <w:rPr>
                <w:b/>
                <w:bCs/>
                <w:highlight w:val="yellow"/>
                <w:lang w:val="en-GB"/>
              </w:rPr>
              <w:t>not</w:t>
            </w:r>
            <w:r w:rsidRPr="00530FF3">
              <w:rPr>
                <w:highlight w:val="green"/>
                <w:lang w:val="en-GB"/>
              </w:rPr>
              <w:t xml:space="preserve"> become Actual Office of Destination</w:t>
            </w:r>
            <w:commentRangeEnd w:id="9"/>
            <w:r w:rsidR="00266A9F" w:rsidRPr="002928D2">
              <w:rPr>
                <w:rStyle w:val="CommentReference"/>
                <w:lang w:val="en-GB"/>
              </w:rPr>
              <w:commentReference w:id="9"/>
            </w:r>
            <w:commentRangeEnd w:id="10"/>
            <w:r w:rsidR="00266A9F" w:rsidRPr="002928D2">
              <w:rPr>
                <w:rStyle w:val="CommentReference"/>
                <w:lang w:val="en-GB"/>
              </w:rPr>
              <w:commentReference w:id="10"/>
            </w:r>
            <w:commentRangeEnd w:id="11"/>
            <w:r w:rsidR="00386300">
              <w:rPr>
                <w:rStyle w:val="CommentReference"/>
                <w:lang w:val="en-GB"/>
              </w:rPr>
              <w:commentReference w:id="11"/>
            </w:r>
            <w:r w:rsidRPr="00530FF3">
              <w:rPr>
                <w:highlight w:val="green"/>
                <w:lang w:val="en-GB"/>
              </w:rPr>
              <w:t xml:space="preserve">. In any case, the Office of Transit informs the Office of Departure with the ‘Rejection Crossing Frontier’ C_NCF_REJ (IE119) message that the movement </w:t>
            </w:r>
            <w:r w:rsidRPr="00530FF3">
              <w:rPr>
                <w:strike/>
                <w:color w:val="FF0000"/>
                <w:highlight w:val="green"/>
                <w:lang w:val="en-GB"/>
              </w:rPr>
              <w:t>is stopped</w:t>
            </w:r>
            <w:r w:rsidR="001A4C46" w:rsidRPr="00530FF3">
              <w:rPr>
                <w:color w:val="FF0000"/>
                <w:highlight w:val="green"/>
                <w:lang w:val="en-GB"/>
              </w:rPr>
              <w:t xml:space="preserve"> </w:t>
            </w:r>
            <w:r w:rsidR="001A4C46" w:rsidRPr="00530FF3">
              <w:rPr>
                <w:b/>
                <w:bCs/>
                <w:highlight w:val="yellow"/>
                <w:lang w:val="en-GB"/>
              </w:rPr>
              <w:t>is refused entry</w:t>
            </w:r>
            <w:r w:rsidRPr="00530FF3">
              <w:rPr>
                <w:highlight w:val="green"/>
                <w:lang w:val="en-GB"/>
              </w:rPr>
              <w:t>. This means that the Office of Departure shall NOT send the ‘Forwarded Arrival Advice’ C_FWD_ARR (IE024) to this Office of Transit after the movement arrives at the Actual Office of Destination.</w:t>
            </w:r>
          </w:p>
          <w:p w14:paraId="578F12AE" w14:textId="4581165E" w:rsidR="00BE667F" w:rsidRDefault="00F06080" w:rsidP="00F06080">
            <w:pPr>
              <w:ind w:left="1166"/>
              <w:rPr>
                <w:i/>
              </w:rPr>
            </w:pPr>
            <w:r w:rsidRPr="002928D2">
              <w:rPr>
                <w:i/>
              </w:rPr>
              <w:t xml:space="preserve">NOTE: When the Office of Transit </w:t>
            </w:r>
            <w:r w:rsidRPr="002928D2">
              <w:rPr>
                <w:i/>
                <w:strike/>
                <w:color w:val="FF0000"/>
              </w:rPr>
              <w:t>stops</w:t>
            </w:r>
            <w:r w:rsidR="000B1CDB" w:rsidRPr="002928D2">
              <w:rPr>
                <w:i/>
              </w:rPr>
              <w:t xml:space="preserve"> </w:t>
            </w:r>
            <w:r w:rsidR="000B1CDB" w:rsidRPr="002928D2">
              <w:rPr>
                <w:b/>
                <w:bCs/>
                <w:i/>
                <w:highlight w:val="yellow"/>
              </w:rPr>
              <w:t>does not allow</w:t>
            </w:r>
            <w:r w:rsidRPr="002928D2">
              <w:rPr>
                <w:i/>
              </w:rPr>
              <w:t xml:space="preserve"> the transit movement</w:t>
            </w:r>
            <w:r w:rsidR="0097414E" w:rsidRPr="002928D2">
              <w:rPr>
                <w:i/>
              </w:rPr>
              <w:t xml:space="preserve"> </w:t>
            </w:r>
            <w:r w:rsidR="0097414E" w:rsidRPr="002928D2">
              <w:rPr>
                <w:b/>
                <w:bCs/>
                <w:i/>
                <w:highlight w:val="yellow"/>
              </w:rPr>
              <w:t>to cross the border</w:t>
            </w:r>
            <w:r w:rsidRPr="002928D2">
              <w:rPr>
                <w:i/>
              </w:rPr>
              <w:t xml:space="preserve"> – the ‘Rejection Crossing Frontier’ C_NCF_REJ (IE119) message is sent to the Office of Departure – </w:t>
            </w:r>
            <w:r w:rsidRPr="002928D2">
              <w:rPr>
                <w:i/>
                <w:strike/>
                <w:color w:val="FF0000"/>
              </w:rPr>
              <w:t>it is not mandatory that</w:t>
            </w:r>
            <w:r w:rsidRPr="002928D2">
              <w:rPr>
                <w:i/>
                <w:color w:val="FF0000"/>
              </w:rPr>
              <w:t xml:space="preserve"> </w:t>
            </w:r>
            <w:r w:rsidRPr="002928D2">
              <w:rPr>
                <w:i/>
              </w:rPr>
              <w:t xml:space="preserve">this Office will </w:t>
            </w:r>
            <w:r w:rsidRPr="002928D2">
              <w:rPr>
                <w:i/>
                <w:strike/>
                <w:color w:val="FF0000"/>
              </w:rPr>
              <w:t>always</w:t>
            </w:r>
            <w:r w:rsidRPr="002928D2">
              <w:rPr>
                <w:i/>
              </w:rPr>
              <w:t xml:space="preserve"> </w:t>
            </w:r>
            <w:r w:rsidRPr="002928D2">
              <w:rPr>
                <w:b/>
                <w:bCs/>
                <w:i/>
                <w:highlight w:val="yellow"/>
              </w:rPr>
              <w:t>NOT</w:t>
            </w:r>
            <w:r w:rsidRPr="002928D2">
              <w:rPr>
                <w:i/>
              </w:rPr>
              <w:t xml:space="preserve"> act as an Actual Office of Destination. </w:t>
            </w:r>
            <w:r w:rsidR="00BE667F" w:rsidRPr="00BE667F">
              <w:rPr>
                <w:b/>
                <w:bCs/>
                <w:i/>
                <w:highlight w:val="yellow"/>
              </w:rPr>
              <w:t>This restriction also applies to any destination offices in that refusing Contracting Party (because the movement is «pushed back» and not entering that Contracting Party).</w:t>
            </w:r>
          </w:p>
          <w:p w14:paraId="39E04D2A" w14:textId="77777777" w:rsidR="00BE667F" w:rsidRDefault="00BE667F" w:rsidP="00F06080">
            <w:pPr>
              <w:ind w:left="1166"/>
              <w:rPr>
                <w:i/>
              </w:rPr>
            </w:pPr>
          </w:p>
          <w:p w14:paraId="507D827D" w14:textId="2342DFC3" w:rsidR="00F06080" w:rsidRPr="002928D2" w:rsidRDefault="00F06080" w:rsidP="00F06080">
            <w:pPr>
              <w:ind w:left="1166"/>
              <w:rPr>
                <w:i/>
                <w:lang w:eastAsia="en-GB"/>
              </w:rPr>
            </w:pPr>
            <w:r w:rsidRPr="002928D2">
              <w:rPr>
                <w:i/>
              </w:rPr>
              <w:t xml:space="preserve">Reasons to </w:t>
            </w:r>
            <w:proofErr w:type="spellStart"/>
            <w:r w:rsidRPr="002928D2">
              <w:rPr>
                <w:i/>
                <w:strike/>
                <w:color w:val="FF0000"/>
              </w:rPr>
              <w:t>stop</w:t>
            </w:r>
            <w:r w:rsidR="00AF6A45" w:rsidRPr="002928D2">
              <w:rPr>
                <w:b/>
                <w:bCs/>
                <w:i/>
                <w:highlight w:val="yellow"/>
              </w:rPr>
              <w:t>refuse</w:t>
            </w:r>
            <w:proofErr w:type="spellEnd"/>
            <w:r w:rsidR="00AF6A45" w:rsidRPr="002928D2">
              <w:rPr>
                <w:b/>
                <w:bCs/>
                <w:i/>
                <w:highlight w:val="yellow"/>
              </w:rPr>
              <w:t xml:space="preserve"> entry of</w:t>
            </w:r>
            <w:r w:rsidRPr="002928D2">
              <w:rPr>
                <w:b/>
                <w:bCs/>
                <w:i/>
                <w:highlight w:val="yellow"/>
              </w:rPr>
              <w:t xml:space="preserve"> the </w:t>
            </w:r>
            <w:r w:rsidR="00AF6A45" w:rsidRPr="002928D2">
              <w:rPr>
                <w:b/>
                <w:bCs/>
                <w:i/>
                <w:highlight w:val="yellow"/>
              </w:rPr>
              <w:t>movement</w:t>
            </w:r>
            <w:r w:rsidRPr="002928D2">
              <w:rPr>
                <w:i/>
              </w:rPr>
              <w:t xml:space="preserve"> include: </w:t>
            </w:r>
          </w:p>
          <w:p w14:paraId="3A65635B" w14:textId="77777777" w:rsidR="000A0772" w:rsidRPr="002928D2" w:rsidRDefault="00F06080" w:rsidP="00530FF3">
            <w:pPr>
              <w:pStyle w:val="ListParagraph"/>
              <w:numPr>
                <w:ilvl w:val="1"/>
                <w:numId w:val="1"/>
              </w:numPr>
              <w:spacing w:before="240"/>
              <w:jc w:val="both"/>
              <w:rPr>
                <w:i/>
              </w:rPr>
            </w:pPr>
            <w:r w:rsidRPr="002928D2">
              <w:rPr>
                <w:i/>
              </w:rPr>
              <w:t>There is no guarantee valid in that country (i.e. EU MS or CTC), and therefore the goods are not authorised to enter (i.e. an ‘Anticipated Transit Record Request’ C_ATR_REQ (IE114) has been sent and a negative ‘Anticipated Transit Record Response’ C_ATR_RSP (IE115) has been received that contains the ATR rejection reason ‘7-Guarantee not valid’);</w:t>
            </w:r>
          </w:p>
          <w:p w14:paraId="6E55C4DF" w14:textId="1B878E28" w:rsidR="009F060A" w:rsidRPr="002928D2" w:rsidRDefault="00F06080" w:rsidP="00530FF3">
            <w:pPr>
              <w:pStyle w:val="ListParagraph"/>
              <w:numPr>
                <w:ilvl w:val="1"/>
                <w:numId w:val="1"/>
              </w:numPr>
              <w:spacing w:before="240"/>
              <w:jc w:val="both"/>
              <w:rPr>
                <w:i/>
              </w:rPr>
            </w:pPr>
            <w:r w:rsidRPr="002928D2">
              <w:rPr>
                <w:i/>
              </w:rPr>
              <w:t xml:space="preserve">According to the risk analysis results, the goods cannot enter the EU </w:t>
            </w:r>
            <w:r w:rsidRPr="002928D2">
              <w:rPr>
                <w:i/>
                <w:strike/>
                <w:color w:val="FF0000"/>
              </w:rPr>
              <w:t>(</w:t>
            </w:r>
            <w:r w:rsidRPr="002928D2">
              <w:rPr>
                <w:i/>
              </w:rPr>
              <w:t>or CTC country</w:t>
            </w:r>
            <w:r w:rsidRPr="002928D2">
              <w:rPr>
                <w:i/>
                <w:strike/>
                <w:color w:val="FF0000"/>
              </w:rPr>
              <w:t>)</w:t>
            </w:r>
            <w:r w:rsidRPr="002928D2">
              <w:rPr>
                <w:i/>
              </w:rPr>
              <w:t xml:space="preserve">. </w:t>
            </w:r>
            <w:r w:rsidRPr="002928D2">
              <w:rPr>
                <w:i/>
                <w:strike/>
                <w:color w:val="FF0000"/>
              </w:rPr>
              <w:t>However, note that this principle of “turning the truck back” may not apply in cases when goods leave the EU to cross a third country, transit is suspended, then continues when the goods re-enter the territory of the EU or CTC country. In this case the transit Office is situated at the EU exit border. If the goods cannot leave the EU, this transit Office becomes the destination.</w:t>
            </w:r>
          </w:p>
          <w:p w14:paraId="314467DF" w14:textId="6E99D8E4" w:rsidR="00893B33" w:rsidRPr="002928D2" w:rsidRDefault="00893B33" w:rsidP="00530FF3">
            <w:pPr>
              <w:pStyle w:val="ListParagraph"/>
              <w:numPr>
                <w:ilvl w:val="1"/>
                <w:numId w:val="1"/>
              </w:numPr>
              <w:spacing w:before="240"/>
              <w:jc w:val="both"/>
              <w:rPr>
                <w:i/>
              </w:rPr>
            </w:pPr>
            <w:r w:rsidRPr="002928D2">
              <w:rPr>
                <w:i/>
              </w:rPr>
              <w:t xml:space="preserve">The required certificate(s) are not available for goods on which some restrictions apply, to enter the customs territory of a Contracting Party. (e.g. ODS or F-Gases for </w:t>
            </w:r>
            <w:r w:rsidR="001D4513" w:rsidRPr="002928D2">
              <w:rPr>
                <w:i/>
              </w:rPr>
              <w:t>entering EU customs territory</w:t>
            </w:r>
            <w:r w:rsidRPr="002928D2">
              <w:rPr>
                <w:i/>
              </w:rPr>
              <w:t>).</w:t>
            </w:r>
          </w:p>
          <w:p w14:paraId="3B54126D" w14:textId="77777777" w:rsidR="00D34951" w:rsidRPr="002928D2" w:rsidRDefault="00D34951" w:rsidP="00D34951">
            <w:pPr>
              <w:pStyle w:val="ListParagraph"/>
              <w:spacing w:before="240"/>
              <w:ind w:left="1166"/>
              <w:jc w:val="both"/>
              <w:rPr>
                <w:iCs/>
                <w:color w:val="00B050"/>
              </w:rPr>
            </w:pPr>
          </w:p>
          <w:p w14:paraId="1F4E1CCC" w14:textId="77777777" w:rsidR="000D608D" w:rsidRPr="002928D2" w:rsidRDefault="000D608D" w:rsidP="000D608D">
            <w:pPr>
              <w:pStyle w:val="NormalWeb"/>
              <w:tabs>
                <w:tab w:val="left" w:pos="1195"/>
              </w:tabs>
              <w:spacing w:before="0" w:beforeAutospacing="0" w:after="0" w:afterAutospacing="0"/>
              <w:ind w:left="1440"/>
              <w:rPr>
                <w:rFonts w:ascii="Arial" w:hAnsi="Arial" w:cs="Arial"/>
                <w:sz w:val="18"/>
                <w:szCs w:val="18"/>
                <w:lang w:val="en-GB"/>
              </w:rPr>
            </w:pPr>
          </w:p>
          <w:p w14:paraId="199C2B28" w14:textId="0F7C5B55" w:rsidR="00D8789D" w:rsidRPr="002928D2" w:rsidRDefault="00D8789D" w:rsidP="009E77DF">
            <w:pPr>
              <w:pStyle w:val="NormalWeb"/>
              <w:numPr>
                <w:ilvl w:val="0"/>
                <w:numId w:val="1"/>
              </w:numPr>
              <w:tabs>
                <w:tab w:val="left" w:pos="1195"/>
              </w:tabs>
              <w:spacing w:before="0" w:beforeAutospacing="0" w:after="0" w:afterAutospacing="0"/>
              <w:rPr>
                <w:rFonts w:ascii="Arial" w:hAnsi="Arial" w:cs="Arial"/>
                <w:sz w:val="18"/>
                <w:szCs w:val="18"/>
                <w:lang w:val="en-GB"/>
              </w:rPr>
            </w:pPr>
            <w:r w:rsidRPr="002928D2">
              <w:rPr>
                <w:rFonts w:ascii="Arial" w:hAnsi="Arial" w:cs="Arial"/>
                <w:sz w:val="18"/>
                <w:szCs w:val="18"/>
                <w:lang w:val="en-GB"/>
              </w:rPr>
              <w:t>A new note will be introduced as follows:</w:t>
            </w:r>
          </w:p>
          <w:p w14:paraId="17305043" w14:textId="77777777" w:rsidR="00D8789D" w:rsidRPr="002928D2" w:rsidRDefault="00D8789D" w:rsidP="00654222">
            <w:pPr>
              <w:pStyle w:val="NormalWeb"/>
              <w:tabs>
                <w:tab w:val="left" w:pos="1195"/>
              </w:tabs>
              <w:ind w:left="594"/>
              <w:rPr>
                <w:b/>
                <w:bCs/>
                <w:i/>
                <w:iCs/>
                <w:highlight w:val="yellow"/>
                <w:lang w:val="en-GB"/>
              </w:rPr>
            </w:pPr>
            <w:r w:rsidRPr="002928D2">
              <w:rPr>
                <w:b/>
                <w:bCs/>
                <w:i/>
                <w:iCs/>
                <w:highlight w:val="yellow"/>
                <w:lang w:val="en-GB"/>
              </w:rPr>
              <w:t>The state at the Office of Transit can become final in the following cases:</w:t>
            </w:r>
          </w:p>
          <w:p w14:paraId="3383CCB1" w14:textId="77777777" w:rsidR="00D8789D" w:rsidRPr="002928D2" w:rsidRDefault="00D8789D" w:rsidP="00654222">
            <w:pPr>
              <w:pStyle w:val="NormalWeb"/>
              <w:numPr>
                <w:ilvl w:val="0"/>
                <w:numId w:val="1"/>
              </w:numPr>
              <w:tabs>
                <w:tab w:val="clear" w:pos="720"/>
                <w:tab w:val="left" w:pos="1195"/>
              </w:tabs>
              <w:ind w:left="1019"/>
              <w:rPr>
                <w:b/>
                <w:bCs/>
                <w:i/>
                <w:iCs/>
                <w:highlight w:val="yellow"/>
                <w:lang w:val="en-GB"/>
              </w:rPr>
            </w:pPr>
            <w:r w:rsidRPr="002928D2">
              <w:rPr>
                <w:b/>
                <w:bCs/>
                <w:i/>
                <w:iCs/>
                <w:highlight w:val="yellow"/>
                <w:lang w:val="en-GB"/>
              </w:rPr>
              <w:t>In case of national diversion at Office of Transit, the ‘Forwarded Arrival Advice’ C_FWD_ARR (IE024) is received by the Declared Office of Transit from the Actual Office of Transit (or the information is managed at DB level);</w:t>
            </w:r>
          </w:p>
          <w:p w14:paraId="62507E89" w14:textId="4C12D903" w:rsidR="00D8789D" w:rsidRPr="002928D2" w:rsidRDefault="00D8789D" w:rsidP="00654222">
            <w:pPr>
              <w:pStyle w:val="NormalWeb"/>
              <w:numPr>
                <w:ilvl w:val="0"/>
                <w:numId w:val="1"/>
              </w:numPr>
              <w:tabs>
                <w:tab w:val="clear" w:pos="720"/>
                <w:tab w:val="left" w:pos="1195"/>
              </w:tabs>
              <w:ind w:left="1019"/>
              <w:rPr>
                <w:b/>
                <w:bCs/>
                <w:i/>
                <w:iCs/>
                <w:highlight w:val="yellow"/>
                <w:lang w:val="en-GB"/>
              </w:rPr>
            </w:pPr>
            <w:r w:rsidRPr="002928D2">
              <w:rPr>
                <w:b/>
                <w:bCs/>
                <w:i/>
                <w:iCs/>
                <w:highlight w:val="yellow"/>
                <w:lang w:val="en-GB"/>
              </w:rPr>
              <w:t>In case of international diversion at Office of Transit, the ‘Forwarded Arrival Advice’ C_FWD_ARR (IE024) is received by the Declared Office of Transit from the Office of Departure</w:t>
            </w:r>
            <w:r w:rsidR="00AA4632" w:rsidRPr="002928D2">
              <w:rPr>
                <w:b/>
                <w:bCs/>
                <w:i/>
                <w:iCs/>
                <w:highlight w:val="yellow"/>
                <w:lang w:val="en-GB"/>
              </w:rPr>
              <w:t>;</w:t>
            </w:r>
          </w:p>
          <w:p w14:paraId="0E55D5A5" w14:textId="4A53C687" w:rsidR="00D8789D" w:rsidRPr="002928D2" w:rsidRDefault="00D8789D" w:rsidP="00654222">
            <w:pPr>
              <w:pStyle w:val="NormalWeb"/>
              <w:numPr>
                <w:ilvl w:val="0"/>
                <w:numId w:val="1"/>
              </w:numPr>
              <w:tabs>
                <w:tab w:val="clear" w:pos="720"/>
                <w:tab w:val="left" w:pos="1195"/>
              </w:tabs>
              <w:ind w:left="1019"/>
              <w:rPr>
                <w:b/>
                <w:bCs/>
                <w:i/>
                <w:iCs/>
                <w:highlight w:val="yellow"/>
                <w:lang w:val="en-GB"/>
              </w:rPr>
            </w:pPr>
            <w:r w:rsidRPr="002928D2">
              <w:rPr>
                <w:b/>
                <w:bCs/>
                <w:i/>
                <w:iCs/>
                <w:highlight w:val="yellow"/>
                <w:lang w:val="en-GB"/>
              </w:rPr>
              <w:t>In case the ‘Notification Crossing Frontier’ C_NCF_NOT (IE118) was sent by the Office of Transit and properly received by the Office of Departure (the crossing of frontier is notified</w:t>
            </w:r>
            <w:r w:rsidR="00AA4632" w:rsidRPr="002928D2">
              <w:rPr>
                <w:b/>
                <w:bCs/>
                <w:i/>
                <w:iCs/>
                <w:highlight w:val="yellow"/>
                <w:lang w:val="en-GB"/>
              </w:rPr>
              <w:t>);</w:t>
            </w:r>
          </w:p>
          <w:p w14:paraId="0DF1CECC" w14:textId="663E8F2E" w:rsidR="00D8789D" w:rsidRPr="002928D2" w:rsidRDefault="00D8789D" w:rsidP="00654222">
            <w:pPr>
              <w:pStyle w:val="NormalWeb"/>
              <w:numPr>
                <w:ilvl w:val="0"/>
                <w:numId w:val="1"/>
              </w:numPr>
              <w:tabs>
                <w:tab w:val="clear" w:pos="720"/>
                <w:tab w:val="left" w:pos="1195"/>
              </w:tabs>
              <w:ind w:left="1019"/>
              <w:rPr>
                <w:b/>
                <w:bCs/>
                <w:i/>
                <w:iCs/>
                <w:highlight w:val="yellow"/>
                <w:lang w:val="en-GB"/>
              </w:rPr>
            </w:pPr>
            <w:r w:rsidRPr="002928D2">
              <w:rPr>
                <w:b/>
                <w:bCs/>
                <w:i/>
                <w:iCs/>
                <w:highlight w:val="yellow"/>
                <w:lang w:val="en-GB"/>
              </w:rPr>
              <w:t>In case the ‘Anticipated Transit Record Request’ C_ATR_REQ (IE114) was negatively responded by the Office of Departure with the ‘Anticipated Transit Record Response’ C_ATR_RSP (IE115)</w:t>
            </w:r>
            <w:r w:rsidR="00AA4632" w:rsidRPr="002928D2">
              <w:rPr>
                <w:b/>
                <w:bCs/>
                <w:i/>
                <w:iCs/>
                <w:lang w:val="en-GB"/>
              </w:rPr>
              <w:t>;</w:t>
            </w:r>
          </w:p>
          <w:p w14:paraId="209DFE25" w14:textId="0907CC87" w:rsidR="009433E7" w:rsidRPr="002928D2" w:rsidRDefault="00D8789D" w:rsidP="00654222">
            <w:pPr>
              <w:pStyle w:val="NormalWeb"/>
              <w:numPr>
                <w:ilvl w:val="0"/>
                <w:numId w:val="1"/>
              </w:numPr>
              <w:tabs>
                <w:tab w:val="clear" w:pos="720"/>
                <w:tab w:val="left" w:pos="1195"/>
              </w:tabs>
              <w:ind w:left="1019"/>
              <w:rPr>
                <w:b/>
                <w:bCs/>
                <w:i/>
                <w:iCs/>
                <w:highlight w:val="yellow"/>
                <w:lang w:val="en-GB"/>
              </w:rPr>
            </w:pPr>
            <w:r w:rsidRPr="002928D2">
              <w:rPr>
                <w:b/>
                <w:bCs/>
                <w:i/>
                <w:iCs/>
                <w:highlight w:val="yellow"/>
                <w:lang w:val="en-GB"/>
              </w:rPr>
              <w:t xml:space="preserve">In case the Office of Transit confirmed that the crossing of the frontier was refused (‘Rejection Crossing Frontier’ C_NCF_REJ (IE119) was sent) and the movement is </w:t>
            </w:r>
            <w:r w:rsidR="00893B33" w:rsidRPr="002928D2">
              <w:rPr>
                <w:b/>
                <w:bCs/>
                <w:i/>
                <w:iCs/>
                <w:highlight w:val="yellow"/>
                <w:lang w:val="en-GB"/>
              </w:rPr>
              <w:t>turned</w:t>
            </w:r>
            <w:r w:rsidRPr="002928D2">
              <w:rPr>
                <w:b/>
                <w:bCs/>
                <w:i/>
                <w:iCs/>
                <w:highlight w:val="yellow"/>
                <w:lang w:val="en-GB"/>
              </w:rPr>
              <w:t xml:space="preserve"> back to the Contracting Party at the other side of the border</w:t>
            </w:r>
            <w:r w:rsidR="00B417D1" w:rsidRPr="002928D2">
              <w:rPr>
                <w:b/>
                <w:bCs/>
                <w:i/>
                <w:iCs/>
                <w:highlight w:val="yellow"/>
                <w:lang w:val="en-GB"/>
              </w:rPr>
              <w:t xml:space="preserve">); </w:t>
            </w:r>
          </w:p>
          <w:p w14:paraId="58E30DFB" w14:textId="7476A2F8" w:rsidR="00D8789D" w:rsidRDefault="00D8789D" w:rsidP="00654222">
            <w:pPr>
              <w:pStyle w:val="NormalWeb"/>
              <w:numPr>
                <w:ilvl w:val="0"/>
                <w:numId w:val="1"/>
              </w:numPr>
              <w:tabs>
                <w:tab w:val="clear" w:pos="720"/>
                <w:tab w:val="left" w:pos="1195"/>
              </w:tabs>
              <w:ind w:left="1019"/>
              <w:rPr>
                <w:b/>
                <w:bCs/>
                <w:i/>
                <w:iCs/>
                <w:lang w:val="en-GB"/>
              </w:rPr>
            </w:pPr>
            <w:r w:rsidRPr="002928D2">
              <w:rPr>
                <w:b/>
                <w:bCs/>
                <w:i/>
                <w:iCs/>
                <w:highlight w:val="yellow"/>
                <w:lang w:val="en-GB"/>
              </w:rPr>
              <w:t>In case the Office of Transit confirmed that the movement is stopped (‘Notification Crossing Frontier’ C_NCF_NOT (IE118) was sent) due to unsatisfactory control and the Office of Transit will act as the Actual Office of Destination.</w:t>
            </w:r>
          </w:p>
          <w:p w14:paraId="4F00F3A6" w14:textId="672BF638" w:rsidR="00E10444" w:rsidRPr="002928D2" w:rsidRDefault="002D50FD" w:rsidP="00BE667F">
            <w:pPr>
              <w:pStyle w:val="NormalWeb"/>
              <w:numPr>
                <w:ilvl w:val="0"/>
                <w:numId w:val="1"/>
              </w:numPr>
              <w:tabs>
                <w:tab w:val="left" w:pos="1195"/>
              </w:tabs>
              <w:spacing w:before="240" w:beforeAutospacing="0" w:after="0" w:afterAutospacing="0"/>
              <w:rPr>
                <w:rFonts w:ascii="Arial" w:hAnsi="Arial" w:cs="Arial"/>
                <w:sz w:val="18"/>
                <w:szCs w:val="18"/>
                <w:lang w:val="en-GB"/>
              </w:rPr>
            </w:pPr>
            <w:r w:rsidRPr="002928D2">
              <w:rPr>
                <w:rFonts w:ascii="Arial" w:hAnsi="Arial" w:cs="Arial"/>
                <w:sz w:val="18"/>
                <w:szCs w:val="18"/>
                <w:lang w:val="en-GB"/>
              </w:rPr>
              <w:t xml:space="preserve">In </w:t>
            </w:r>
            <w:bookmarkStart w:id="12" w:name="_Ref417385044"/>
            <w:bookmarkStart w:id="13" w:name="_Toc43942849"/>
            <w:bookmarkStart w:id="14" w:name="_Toc69724561"/>
            <w:bookmarkStart w:id="15" w:name="_Toc97296629"/>
            <w:bookmarkStart w:id="16" w:name="_Toc172912921"/>
            <w:bookmarkStart w:id="17" w:name="_Toc185609208"/>
            <w:r w:rsidRPr="002928D2">
              <w:rPr>
                <w:rFonts w:ascii="Arial" w:hAnsi="Arial" w:cs="Arial"/>
                <w:b/>
                <w:bCs/>
                <w:sz w:val="18"/>
                <w:szCs w:val="18"/>
                <w:lang w:val="en-GB"/>
              </w:rPr>
              <w:t xml:space="preserve">Figure </w:t>
            </w:r>
            <w:r w:rsidRPr="002928D2">
              <w:rPr>
                <w:rFonts w:ascii="Arial" w:hAnsi="Arial" w:cs="Arial"/>
                <w:b/>
                <w:bCs/>
                <w:sz w:val="18"/>
                <w:szCs w:val="18"/>
                <w:lang w:val="en-GB"/>
              </w:rPr>
              <w:fldChar w:fldCharType="begin"/>
            </w:r>
            <w:r w:rsidRPr="002928D2">
              <w:rPr>
                <w:rFonts w:ascii="Arial" w:hAnsi="Arial" w:cs="Arial"/>
                <w:b/>
                <w:bCs/>
                <w:sz w:val="18"/>
                <w:szCs w:val="18"/>
                <w:lang w:val="en-GB"/>
              </w:rPr>
              <w:instrText xml:space="preserve"> SEQ Figure \* ARABIC </w:instrText>
            </w:r>
            <w:r w:rsidRPr="002928D2">
              <w:rPr>
                <w:rFonts w:ascii="Arial" w:hAnsi="Arial" w:cs="Arial"/>
                <w:b/>
                <w:bCs/>
                <w:sz w:val="18"/>
                <w:szCs w:val="18"/>
                <w:lang w:val="en-GB"/>
              </w:rPr>
              <w:fldChar w:fldCharType="separate"/>
            </w:r>
            <w:r w:rsidRPr="002928D2">
              <w:rPr>
                <w:rFonts w:ascii="Arial" w:hAnsi="Arial" w:cs="Arial"/>
                <w:b/>
                <w:bCs/>
                <w:sz w:val="18"/>
                <w:szCs w:val="18"/>
                <w:lang w:val="en-GB"/>
              </w:rPr>
              <w:t>172</w:t>
            </w:r>
            <w:r w:rsidRPr="002928D2">
              <w:rPr>
                <w:rFonts w:ascii="Arial" w:hAnsi="Arial" w:cs="Arial"/>
                <w:b/>
                <w:bCs/>
                <w:sz w:val="18"/>
                <w:szCs w:val="18"/>
                <w:lang w:val="en-GB"/>
              </w:rPr>
              <w:fldChar w:fldCharType="end"/>
            </w:r>
            <w:bookmarkEnd w:id="12"/>
            <w:r w:rsidRPr="002928D2">
              <w:rPr>
                <w:rFonts w:ascii="Arial" w:hAnsi="Arial" w:cs="Arial"/>
                <w:b/>
                <w:bCs/>
                <w:sz w:val="18"/>
                <w:szCs w:val="18"/>
                <w:lang w:val="en-GB"/>
              </w:rPr>
              <w:t>: State Transition Diagram of the Recovery states at Office of Transit</w:t>
            </w:r>
            <w:bookmarkEnd w:id="13"/>
            <w:bookmarkEnd w:id="14"/>
            <w:bookmarkEnd w:id="15"/>
            <w:bookmarkEnd w:id="16"/>
            <w:bookmarkEnd w:id="17"/>
            <w:r w:rsidRPr="002928D2">
              <w:rPr>
                <w:rFonts w:ascii="Arial" w:hAnsi="Arial" w:cs="Arial"/>
                <w:sz w:val="18"/>
                <w:szCs w:val="18"/>
                <w:lang w:val="en-GB"/>
              </w:rPr>
              <w:t xml:space="preserve">, the </w:t>
            </w:r>
            <w:r w:rsidR="006404DB" w:rsidRPr="002928D2">
              <w:rPr>
                <w:rFonts w:ascii="Arial" w:hAnsi="Arial" w:cs="Arial"/>
                <w:sz w:val="18"/>
                <w:szCs w:val="18"/>
                <w:lang w:val="en-GB"/>
              </w:rPr>
              <w:t>newly introduced</w:t>
            </w:r>
            <w:r w:rsidRPr="002928D2">
              <w:rPr>
                <w:rFonts w:ascii="Arial" w:hAnsi="Arial" w:cs="Arial"/>
                <w:sz w:val="18"/>
                <w:szCs w:val="18"/>
                <w:lang w:val="en-GB"/>
              </w:rPr>
              <w:t xml:space="preserve"> state “Frontier-crossing </w:t>
            </w:r>
            <w:r w:rsidR="00BE667F">
              <w:rPr>
                <w:rFonts w:ascii="Arial" w:hAnsi="Arial" w:cs="Arial"/>
                <w:sz w:val="18"/>
                <w:szCs w:val="18"/>
                <w:lang w:val="en-GB"/>
              </w:rPr>
              <w:t>r</w:t>
            </w:r>
            <w:r w:rsidRPr="002928D2">
              <w:rPr>
                <w:rFonts w:ascii="Arial" w:hAnsi="Arial" w:cs="Arial"/>
                <w:sz w:val="18"/>
                <w:szCs w:val="18"/>
                <w:lang w:val="en-GB"/>
              </w:rPr>
              <w:t xml:space="preserve">efused” will be </w:t>
            </w:r>
            <w:r w:rsidR="006404DB" w:rsidRPr="002928D2">
              <w:rPr>
                <w:rFonts w:ascii="Arial" w:hAnsi="Arial" w:cs="Arial"/>
                <w:sz w:val="18"/>
                <w:szCs w:val="18"/>
                <w:lang w:val="en-GB"/>
              </w:rPr>
              <w:t>added.</w:t>
            </w:r>
          </w:p>
          <w:p w14:paraId="35293FBA" w14:textId="77777777" w:rsidR="00526AB9" w:rsidRPr="002928D2" w:rsidRDefault="00526AB9" w:rsidP="000824B9">
            <w:pPr>
              <w:pStyle w:val="NormalWeb"/>
              <w:tabs>
                <w:tab w:val="left" w:pos="1195"/>
              </w:tabs>
              <w:spacing w:before="0" w:beforeAutospacing="0" w:after="0" w:afterAutospacing="0"/>
              <w:ind w:left="1440"/>
              <w:rPr>
                <w:rFonts w:ascii="Arial" w:hAnsi="Arial" w:cs="Arial"/>
                <w:sz w:val="18"/>
                <w:szCs w:val="18"/>
                <w:lang w:val="en-GB"/>
              </w:rPr>
            </w:pPr>
          </w:p>
          <w:p w14:paraId="5CC2C0F4" w14:textId="3AAB00E1" w:rsidR="009A6DC3" w:rsidRPr="002928D2" w:rsidRDefault="00313A00" w:rsidP="009E77DF">
            <w:pPr>
              <w:pStyle w:val="NormalWeb"/>
              <w:numPr>
                <w:ilvl w:val="0"/>
                <w:numId w:val="1"/>
              </w:numPr>
              <w:spacing w:before="0" w:beforeAutospacing="0" w:after="0" w:afterAutospacing="0"/>
              <w:rPr>
                <w:rFonts w:ascii="Arial" w:hAnsi="Arial" w:cs="Arial"/>
                <w:sz w:val="18"/>
                <w:szCs w:val="18"/>
                <w:lang w:val="en-GB"/>
              </w:rPr>
            </w:pPr>
            <w:r w:rsidRPr="002928D2">
              <w:rPr>
                <w:rFonts w:ascii="Arial" w:hAnsi="Arial" w:cs="Arial"/>
                <w:sz w:val="18"/>
                <w:szCs w:val="18"/>
                <w:lang w:val="en-GB"/>
              </w:rPr>
              <w:t xml:space="preserve">In the </w:t>
            </w:r>
            <w:bookmarkStart w:id="18" w:name="_Toc176929772"/>
            <w:bookmarkStart w:id="19" w:name="_Ref19016318"/>
            <w:bookmarkStart w:id="20" w:name="_Ref19046036"/>
            <w:bookmarkStart w:id="21" w:name="_Ref19047129"/>
            <w:bookmarkStart w:id="22" w:name="_Toc45648983"/>
            <w:bookmarkStart w:id="23" w:name="_Toc69724405"/>
            <w:bookmarkStart w:id="24" w:name="_Toc97296471"/>
            <w:bookmarkStart w:id="25" w:name="_Toc103867280"/>
            <w:bookmarkStart w:id="26" w:name="_Ref112059295"/>
            <w:bookmarkStart w:id="27" w:name="_Toc172912731"/>
            <w:bookmarkStart w:id="28" w:name="_Toc185609018"/>
            <w:r w:rsidRPr="002928D2">
              <w:rPr>
                <w:rFonts w:ascii="Arial" w:hAnsi="Arial" w:cs="Arial"/>
                <w:b/>
                <w:bCs/>
                <w:sz w:val="18"/>
                <w:szCs w:val="18"/>
                <w:lang w:val="en-GB"/>
              </w:rPr>
              <w:t xml:space="preserve">Table </w:t>
            </w:r>
            <w:r w:rsidRPr="002928D2">
              <w:rPr>
                <w:rFonts w:ascii="Arial" w:hAnsi="Arial" w:cs="Arial"/>
                <w:b/>
                <w:bCs/>
                <w:sz w:val="18"/>
                <w:szCs w:val="18"/>
                <w:lang w:val="en-GB"/>
              </w:rPr>
              <w:fldChar w:fldCharType="begin"/>
            </w:r>
            <w:r w:rsidRPr="002928D2">
              <w:rPr>
                <w:rFonts w:ascii="Arial" w:hAnsi="Arial" w:cs="Arial"/>
                <w:b/>
                <w:bCs/>
                <w:sz w:val="18"/>
                <w:szCs w:val="18"/>
                <w:lang w:val="en-GB"/>
              </w:rPr>
              <w:instrText xml:space="preserve"> SEQ Table \* ARABIC </w:instrText>
            </w:r>
            <w:r w:rsidRPr="002928D2">
              <w:rPr>
                <w:rFonts w:ascii="Arial" w:hAnsi="Arial" w:cs="Arial"/>
                <w:b/>
                <w:bCs/>
                <w:sz w:val="18"/>
                <w:szCs w:val="18"/>
                <w:lang w:val="en-GB"/>
              </w:rPr>
              <w:fldChar w:fldCharType="separate"/>
            </w:r>
            <w:r w:rsidRPr="002928D2">
              <w:rPr>
                <w:rFonts w:ascii="Arial" w:hAnsi="Arial" w:cs="Arial"/>
                <w:b/>
                <w:bCs/>
                <w:sz w:val="18"/>
                <w:szCs w:val="18"/>
                <w:lang w:val="en-GB"/>
              </w:rPr>
              <w:t>13</w:t>
            </w:r>
            <w:r w:rsidRPr="002928D2">
              <w:rPr>
                <w:rFonts w:ascii="Arial" w:hAnsi="Arial" w:cs="Arial"/>
                <w:b/>
                <w:bCs/>
                <w:sz w:val="18"/>
                <w:szCs w:val="18"/>
                <w:lang w:val="en-GB"/>
              </w:rPr>
              <w:fldChar w:fldCharType="end"/>
            </w:r>
            <w:r w:rsidRPr="002928D2">
              <w:rPr>
                <w:rFonts w:ascii="Arial" w:hAnsi="Arial" w:cs="Arial"/>
                <w:b/>
                <w:bCs/>
                <w:sz w:val="18"/>
                <w:szCs w:val="18"/>
                <w:lang w:val="en-GB"/>
              </w:rPr>
              <w:t>: States of an MRN at the Office of Transit</w:t>
            </w:r>
            <w:bookmarkEnd w:id="18"/>
            <w:bookmarkEnd w:id="19"/>
            <w:bookmarkEnd w:id="20"/>
            <w:bookmarkEnd w:id="21"/>
            <w:bookmarkEnd w:id="22"/>
            <w:bookmarkEnd w:id="23"/>
            <w:bookmarkEnd w:id="24"/>
            <w:bookmarkEnd w:id="25"/>
            <w:bookmarkEnd w:id="26"/>
            <w:bookmarkEnd w:id="27"/>
            <w:bookmarkEnd w:id="28"/>
            <w:r w:rsidRPr="002928D2">
              <w:rPr>
                <w:rFonts w:ascii="Arial" w:hAnsi="Arial" w:cs="Arial"/>
                <w:sz w:val="18"/>
                <w:szCs w:val="18"/>
                <w:lang w:val="en-GB"/>
              </w:rPr>
              <w:t xml:space="preserve">, the newly introduced state “Frontier-crossing </w:t>
            </w:r>
            <w:r w:rsidR="00BE667F">
              <w:rPr>
                <w:rFonts w:ascii="Arial" w:hAnsi="Arial" w:cs="Arial"/>
                <w:sz w:val="18"/>
                <w:szCs w:val="18"/>
                <w:lang w:val="en-GB"/>
              </w:rPr>
              <w:t>r</w:t>
            </w:r>
            <w:r w:rsidRPr="002928D2">
              <w:rPr>
                <w:rFonts w:ascii="Arial" w:hAnsi="Arial" w:cs="Arial"/>
                <w:sz w:val="18"/>
                <w:szCs w:val="18"/>
                <w:lang w:val="en-GB"/>
              </w:rPr>
              <w:t>efused” will be added</w:t>
            </w:r>
            <w:r w:rsidR="00E04069" w:rsidRPr="002928D2">
              <w:rPr>
                <w:rFonts w:ascii="Arial" w:hAnsi="Arial" w:cs="Arial"/>
                <w:sz w:val="18"/>
                <w:szCs w:val="18"/>
                <w:lang w:val="en-GB"/>
              </w:rPr>
              <w:t xml:space="preserve"> as Required </w:t>
            </w:r>
            <w:r w:rsidR="00E10444" w:rsidRPr="002928D2">
              <w:rPr>
                <w:rFonts w:ascii="Arial" w:hAnsi="Arial" w:cs="Arial"/>
                <w:sz w:val="18"/>
                <w:szCs w:val="18"/>
                <w:lang w:val="en-GB"/>
              </w:rPr>
              <w:t xml:space="preserve">(“R”) </w:t>
            </w:r>
            <w:r w:rsidR="00E04069" w:rsidRPr="002928D2">
              <w:rPr>
                <w:rFonts w:ascii="Arial" w:hAnsi="Arial" w:cs="Arial"/>
                <w:sz w:val="18"/>
                <w:szCs w:val="18"/>
                <w:lang w:val="en-GB"/>
              </w:rPr>
              <w:t xml:space="preserve">and </w:t>
            </w:r>
            <w:r w:rsidR="00E10444" w:rsidRPr="002928D2">
              <w:rPr>
                <w:rFonts w:ascii="Arial" w:hAnsi="Arial" w:cs="Arial"/>
                <w:sz w:val="18"/>
                <w:szCs w:val="18"/>
                <w:lang w:val="en-GB"/>
              </w:rPr>
              <w:t>Final (‘Yes’)</w:t>
            </w:r>
            <w:r w:rsidRPr="002928D2">
              <w:rPr>
                <w:rFonts w:ascii="Arial" w:hAnsi="Arial" w:cs="Arial"/>
                <w:sz w:val="18"/>
                <w:szCs w:val="18"/>
                <w:lang w:val="en-GB"/>
              </w:rPr>
              <w:t xml:space="preserve"> </w:t>
            </w:r>
            <w:r w:rsidR="00E87C91" w:rsidRPr="002928D2">
              <w:rPr>
                <w:rFonts w:ascii="Arial" w:hAnsi="Arial" w:cs="Arial"/>
                <w:sz w:val="18"/>
                <w:szCs w:val="18"/>
                <w:lang w:val="en-GB"/>
              </w:rPr>
              <w:t>.</w:t>
            </w:r>
          </w:p>
          <w:p w14:paraId="3F023F4C" w14:textId="6C54E259" w:rsidR="00835BCF" w:rsidRPr="00530FF3" w:rsidRDefault="00835BCF" w:rsidP="00CB18BE">
            <w:pPr>
              <w:pStyle w:val="NormalWeb"/>
              <w:tabs>
                <w:tab w:val="left" w:pos="1195"/>
              </w:tabs>
              <w:spacing w:before="0" w:beforeAutospacing="0" w:after="0" w:afterAutospacing="0"/>
              <w:rPr>
                <w:rFonts w:ascii="Arial" w:hAnsi="Arial" w:cs="Arial"/>
                <w:sz w:val="18"/>
                <w:szCs w:val="18"/>
                <w:lang w:val="en-GB"/>
              </w:rPr>
            </w:pPr>
          </w:p>
          <w:p w14:paraId="7817B0F4" w14:textId="77777777" w:rsidR="000824B9" w:rsidRDefault="000824B9" w:rsidP="00CB18BE">
            <w:pPr>
              <w:pStyle w:val="NormalWeb"/>
              <w:tabs>
                <w:tab w:val="left" w:pos="1195"/>
              </w:tabs>
              <w:spacing w:before="0" w:beforeAutospacing="0" w:after="0" w:afterAutospacing="0"/>
              <w:rPr>
                <w:rFonts w:ascii="Arial" w:hAnsi="Arial" w:cs="Arial"/>
                <w:sz w:val="18"/>
                <w:szCs w:val="18"/>
                <w:lang w:val="en-GB"/>
              </w:rPr>
            </w:pPr>
          </w:p>
          <w:p w14:paraId="754EE0F3" w14:textId="77777777" w:rsidR="009F2809" w:rsidRDefault="009F2809" w:rsidP="00CB18BE">
            <w:pPr>
              <w:pStyle w:val="NormalWeb"/>
              <w:tabs>
                <w:tab w:val="left" w:pos="1195"/>
              </w:tabs>
              <w:spacing w:before="0" w:beforeAutospacing="0" w:after="0" w:afterAutospacing="0"/>
              <w:rPr>
                <w:rFonts w:ascii="Arial" w:hAnsi="Arial" w:cs="Arial"/>
                <w:sz w:val="18"/>
                <w:szCs w:val="18"/>
                <w:lang w:val="en-GB"/>
              </w:rPr>
            </w:pPr>
          </w:p>
          <w:p w14:paraId="534498B7" w14:textId="32CF6B12" w:rsidR="009F2809" w:rsidRPr="009F2809" w:rsidRDefault="009F2809" w:rsidP="009F2809">
            <w:pPr>
              <w:pStyle w:val="NormalWeb"/>
              <w:tabs>
                <w:tab w:val="left" w:pos="1195"/>
              </w:tabs>
              <w:rPr>
                <w:rFonts w:ascii="Arial" w:hAnsi="Arial" w:cs="Arial"/>
                <w:sz w:val="18"/>
                <w:szCs w:val="18"/>
                <w:lang w:val="en-GB"/>
              </w:rPr>
            </w:pPr>
            <w:r>
              <w:rPr>
                <w:rFonts w:ascii="Arial" w:hAnsi="Arial" w:cs="Arial"/>
                <w:sz w:val="18"/>
                <w:szCs w:val="18"/>
                <w:lang w:val="en-GB"/>
              </w:rPr>
              <w:t>A note will be also added to explain that:</w:t>
            </w:r>
          </w:p>
          <w:p w14:paraId="09A38524" w14:textId="35419E82" w:rsidR="009F2809" w:rsidRPr="009F2809" w:rsidRDefault="009F2809" w:rsidP="009F2809">
            <w:pPr>
              <w:pStyle w:val="NormalWeb"/>
              <w:numPr>
                <w:ilvl w:val="0"/>
                <w:numId w:val="1"/>
              </w:numPr>
              <w:tabs>
                <w:tab w:val="left" w:pos="1195"/>
              </w:tabs>
              <w:rPr>
                <w:b/>
                <w:bCs/>
                <w:i/>
                <w:iCs/>
                <w:highlight w:val="yellow"/>
                <w:lang w:val="en-GB"/>
              </w:rPr>
            </w:pPr>
            <w:r w:rsidRPr="009F2809">
              <w:rPr>
                <w:b/>
                <w:bCs/>
                <w:i/>
                <w:iCs/>
                <w:highlight w:val="yellow"/>
                <w:lang w:val="en-GB"/>
              </w:rPr>
              <w:t>The ‘Passage refusal date’ (in CD119D) is the date when the Office of Transit inform</w:t>
            </w:r>
            <w:r w:rsidR="00654222">
              <w:rPr>
                <w:b/>
                <w:bCs/>
                <w:i/>
                <w:iCs/>
                <w:highlight w:val="yellow"/>
                <w:lang w:val="en-GB"/>
              </w:rPr>
              <w:t>s</w:t>
            </w:r>
            <w:r w:rsidRPr="009F2809">
              <w:rPr>
                <w:b/>
                <w:bCs/>
                <w:i/>
                <w:iCs/>
                <w:highlight w:val="yellow"/>
                <w:lang w:val="en-GB"/>
              </w:rPr>
              <w:t xml:space="preserve"> the carrier that they may not cross the border, the vehicle must go back to the other Contracting Party.</w:t>
            </w:r>
          </w:p>
          <w:p w14:paraId="479E281F" w14:textId="27AAC5FE" w:rsidR="009F2809" w:rsidRPr="009F2809" w:rsidRDefault="009F2809" w:rsidP="009F2809">
            <w:pPr>
              <w:pStyle w:val="NormalWeb"/>
              <w:numPr>
                <w:ilvl w:val="0"/>
                <w:numId w:val="1"/>
              </w:numPr>
              <w:tabs>
                <w:tab w:val="left" w:pos="1195"/>
              </w:tabs>
              <w:spacing w:before="0" w:beforeAutospacing="0" w:after="0" w:afterAutospacing="0"/>
              <w:rPr>
                <w:b/>
                <w:bCs/>
                <w:i/>
                <w:iCs/>
                <w:highlight w:val="yellow"/>
                <w:lang w:val="en-GB"/>
              </w:rPr>
            </w:pPr>
            <w:r w:rsidRPr="009F2809">
              <w:rPr>
                <w:b/>
                <w:bCs/>
                <w:i/>
                <w:iCs/>
                <w:highlight w:val="yellow"/>
                <w:lang w:val="en-GB"/>
              </w:rPr>
              <w:t>An example of reason to refuse the passage: if the outcome of CERTEX validation by the Customs Office of Transit (in the EU) is negative and the vehicle would be not authorized to enter the EU territory, a message CD119C with code ‘2’ (Goods not authorized to enter the territory of the Contracting Party) will be sent to the Office of Departure. Optionally, extra details could be provided in the ‘Text’ field.</w:t>
            </w:r>
          </w:p>
          <w:p w14:paraId="450DFC39" w14:textId="77777777" w:rsidR="009F2809" w:rsidRDefault="009F2809" w:rsidP="009F2809">
            <w:pPr>
              <w:pStyle w:val="NormalWeb"/>
              <w:tabs>
                <w:tab w:val="left" w:pos="1195"/>
              </w:tabs>
              <w:spacing w:before="0" w:beforeAutospacing="0" w:after="0" w:afterAutospacing="0"/>
              <w:rPr>
                <w:rFonts w:ascii="Arial" w:hAnsi="Arial" w:cs="Arial"/>
                <w:sz w:val="18"/>
                <w:szCs w:val="18"/>
                <w:lang w:val="en-GB"/>
              </w:rPr>
            </w:pPr>
          </w:p>
          <w:p w14:paraId="2C674C4F" w14:textId="77777777" w:rsidR="009F2809" w:rsidRPr="00530FF3" w:rsidRDefault="009F2809" w:rsidP="009F2809">
            <w:pPr>
              <w:pStyle w:val="NormalWeb"/>
              <w:tabs>
                <w:tab w:val="left" w:pos="1195"/>
              </w:tabs>
              <w:spacing w:before="0" w:beforeAutospacing="0" w:after="0" w:afterAutospacing="0"/>
              <w:rPr>
                <w:rFonts w:ascii="Arial" w:hAnsi="Arial" w:cs="Arial"/>
                <w:sz w:val="18"/>
                <w:szCs w:val="18"/>
                <w:lang w:val="en-GB"/>
              </w:rPr>
            </w:pPr>
          </w:p>
          <w:p w14:paraId="2BD6A941" w14:textId="77777777" w:rsidR="00835BCF" w:rsidRPr="00530FF3" w:rsidRDefault="00835BCF" w:rsidP="00CB18BE">
            <w:pPr>
              <w:pStyle w:val="NormalWeb"/>
              <w:tabs>
                <w:tab w:val="left" w:pos="1195"/>
              </w:tabs>
              <w:spacing w:before="0" w:beforeAutospacing="0" w:after="0" w:afterAutospacing="0"/>
              <w:rPr>
                <w:rFonts w:ascii="Arial" w:hAnsi="Arial" w:cs="Arial"/>
                <w:sz w:val="18"/>
                <w:szCs w:val="18"/>
                <w:lang w:val="en-GB"/>
              </w:rPr>
            </w:pPr>
          </w:p>
          <w:p w14:paraId="4A885A40" w14:textId="6D3914D6" w:rsidR="00835BCF" w:rsidRPr="00530FF3" w:rsidRDefault="00A64D99" w:rsidP="00A64D99">
            <w:pPr>
              <w:pStyle w:val="NormalWeb"/>
              <w:tabs>
                <w:tab w:val="left" w:pos="1195"/>
              </w:tabs>
              <w:spacing w:before="0" w:beforeAutospacing="0" w:after="0" w:afterAutospacing="0"/>
              <w:rPr>
                <w:rFonts w:ascii="Arial" w:hAnsi="Arial" w:cs="Arial"/>
                <w:b/>
                <w:bCs/>
                <w:sz w:val="18"/>
                <w:szCs w:val="18"/>
                <w:lang w:val="en-GB"/>
              </w:rPr>
            </w:pPr>
            <w:r>
              <w:rPr>
                <w:rFonts w:ascii="Arial" w:hAnsi="Arial" w:cs="Arial"/>
                <w:b/>
                <w:bCs/>
                <w:sz w:val="18"/>
                <w:szCs w:val="18"/>
                <w:lang w:val="en-GB"/>
              </w:rPr>
              <w:t xml:space="preserve">B/ </w:t>
            </w:r>
            <w:r w:rsidR="000854DD" w:rsidRPr="00530FF3">
              <w:rPr>
                <w:rFonts w:ascii="Arial" w:hAnsi="Arial" w:cs="Arial"/>
                <w:b/>
                <w:bCs/>
                <w:sz w:val="18"/>
                <w:szCs w:val="18"/>
                <w:lang w:val="en-GB"/>
              </w:rPr>
              <w:t xml:space="preserve">Changes in </w:t>
            </w:r>
            <w:r w:rsidR="00835BCF" w:rsidRPr="00530FF3">
              <w:rPr>
                <w:rFonts w:ascii="Arial" w:hAnsi="Arial" w:cs="Arial"/>
                <w:b/>
                <w:bCs/>
                <w:sz w:val="18"/>
                <w:szCs w:val="18"/>
                <w:lang w:val="en-GB"/>
              </w:rPr>
              <w:t>DDNTA Appendices (incl. Q2 and P</w:t>
            </w:r>
            <w:r>
              <w:rPr>
                <w:rFonts w:ascii="Arial" w:hAnsi="Arial" w:cs="Arial"/>
                <w:b/>
                <w:bCs/>
                <w:sz w:val="18"/>
                <w:szCs w:val="18"/>
                <w:lang w:val="en-GB"/>
              </w:rPr>
              <w:t xml:space="preserve"> and X</w:t>
            </w:r>
            <w:r w:rsidR="00835BCF" w:rsidRPr="00530FF3">
              <w:rPr>
                <w:rFonts w:ascii="Arial" w:hAnsi="Arial" w:cs="Arial"/>
                <w:b/>
                <w:bCs/>
                <w:sz w:val="18"/>
                <w:szCs w:val="18"/>
                <w:lang w:val="en-GB"/>
              </w:rPr>
              <w:t>) and CSE database</w:t>
            </w:r>
            <w:r w:rsidR="00835BCF" w:rsidRPr="00530FF3">
              <w:rPr>
                <w:rFonts w:ascii="Arial" w:hAnsi="Arial" w:cs="Arial"/>
                <w:sz w:val="18"/>
                <w:szCs w:val="18"/>
                <w:lang w:val="en-GB"/>
              </w:rPr>
              <w:t>:</w:t>
            </w:r>
          </w:p>
          <w:p w14:paraId="1E9D4296" w14:textId="77777777" w:rsidR="00835BCF" w:rsidRPr="00530FF3" w:rsidRDefault="00835BCF" w:rsidP="00CB18BE">
            <w:pPr>
              <w:pStyle w:val="NormalWeb"/>
              <w:tabs>
                <w:tab w:val="left" w:pos="1195"/>
              </w:tabs>
              <w:spacing w:before="0" w:beforeAutospacing="0" w:after="0" w:afterAutospacing="0"/>
              <w:rPr>
                <w:rFonts w:ascii="Arial" w:hAnsi="Arial" w:cs="Arial"/>
                <w:sz w:val="18"/>
                <w:szCs w:val="18"/>
                <w:lang w:val="en-GB"/>
              </w:rPr>
            </w:pPr>
          </w:p>
          <w:p w14:paraId="59B9A453" w14:textId="77777777" w:rsidR="004E2AFE" w:rsidRPr="00530FF3" w:rsidRDefault="004E2AFE" w:rsidP="004E2AFE">
            <w:pPr>
              <w:pStyle w:val="NormalWeb"/>
              <w:tabs>
                <w:tab w:val="left" w:pos="1195"/>
              </w:tabs>
              <w:spacing w:before="0" w:beforeAutospacing="0" w:after="0" w:afterAutospacing="0"/>
              <w:ind w:left="720"/>
              <w:rPr>
                <w:rFonts w:ascii="Arial" w:hAnsi="Arial" w:cs="Arial"/>
                <w:sz w:val="18"/>
                <w:szCs w:val="18"/>
                <w:lang w:val="en-GB"/>
              </w:rPr>
            </w:pPr>
          </w:p>
          <w:p w14:paraId="7C85A107" w14:textId="77777777" w:rsidR="00C46986" w:rsidRPr="00530FF3" w:rsidRDefault="00C46986" w:rsidP="00CB18BE">
            <w:pPr>
              <w:pStyle w:val="NormalWeb"/>
              <w:tabs>
                <w:tab w:val="left" w:pos="1195"/>
              </w:tabs>
              <w:spacing w:before="0" w:beforeAutospacing="0" w:after="0" w:afterAutospacing="0"/>
              <w:rPr>
                <w:rFonts w:ascii="Arial" w:hAnsi="Arial" w:cs="Arial"/>
                <w:sz w:val="18"/>
                <w:szCs w:val="18"/>
                <w:lang w:val="en-GB"/>
              </w:rPr>
            </w:pPr>
          </w:p>
          <w:p w14:paraId="36685D5D" w14:textId="14001A50" w:rsidR="00D12F33" w:rsidRPr="00530FF3" w:rsidRDefault="00D12F33" w:rsidP="00D12F33">
            <w:pPr>
              <w:pStyle w:val="NormalWeb"/>
              <w:tabs>
                <w:tab w:val="left" w:pos="1195"/>
              </w:tabs>
              <w:spacing w:before="0" w:beforeAutospacing="0" w:after="0" w:afterAutospacing="0"/>
              <w:rPr>
                <w:rFonts w:ascii="Arial" w:hAnsi="Arial" w:cs="Arial"/>
                <w:sz w:val="18"/>
                <w:szCs w:val="18"/>
                <w:lang w:val="en-GB"/>
              </w:rPr>
            </w:pPr>
            <w:r w:rsidRPr="00530FF3">
              <w:rPr>
                <w:rFonts w:ascii="Arial" w:hAnsi="Arial" w:cs="Arial"/>
                <w:sz w:val="18"/>
                <w:szCs w:val="18"/>
                <w:lang w:val="en-GB"/>
              </w:rPr>
              <w:t>The structure of CD119D will become:</w:t>
            </w:r>
          </w:p>
          <w:p w14:paraId="6F4B5AD6" w14:textId="4E44C491" w:rsidR="00D12F33" w:rsidRPr="00530FF3" w:rsidRDefault="00D12F33" w:rsidP="00D12F33">
            <w:pPr>
              <w:pStyle w:val="NormalWeb"/>
              <w:tabs>
                <w:tab w:val="left" w:pos="1195"/>
              </w:tabs>
              <w:ind w:left="720"/>
              <w:rPr>
                <w:rFonts w:ascii="Arial" w:hAnsi="Arial" w:cs="Arial"/>
                <w:b/>
                <w:bCs/>
                <w:sz w:val="18"/>
                <w:szCs w:val="18"/>
                <w:lang w:val="en-GB"/>
              </w:rPr>
            </w:pPr>
            <w:r w:rsidRPr="00530FF3">
              <w:rPr>
                <w:rFonts w:ascii="Arial" w:hAnsi="Arial" w:cs="Arial"/>
                <w:b/>
                <w:bCs/>
                <w:sz w:val="18"/>
                <w:szCs w:val="18"/>
                <w:lang w:val="en-GB"/>
              </w:rPr>
              <w:t>TRANSIT OPERATION</w:t>
            </w:r>
            <w:r w:rsidRPr="00530FF3">
              <w:rPr>
                <w:rFonts w:ascii="Arial" w:hAnsi="Arial" w:cs="Arial"/>
                <w:b/>
                <w:bCs/>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b/>
                <w:bCs/>
                <w:sz w:val="18"/>
                <w:szCs w:val="18"/>
                <w:lang w:val="en-GB"/>
              </w:rPr>
              <w:t>1x</w:t>
            </w:r>
            <w:r w:rsidRPr="00530FF3">
              <w:rPr>
                <w:rFonts w:ascii="Arial" w:hAnsi="Arial" w:cs="Arial"/>
                <w:b/>
                <w:bCs/>
                <w:sz w:val="18"/>
                <w:szCs w:val="18"/>
                <w:lang w:val="en-GB"/>
              </w:rPr>
              <w:tab/>
              <w:t>R</w:t>
            </w:r>
          </w:p>
          <w:p w14:paraId="38E8C0CC" w14:textId="065C28E4" w:rsidR="00D12F33" w:rsidRPr="00530FF3" w:rsidRDefault="00D12F33" w:rsidP="00D12F33">
            <w:pPr>
              <w:pStyle w:val="NormalWeb"/>
              <w:tabs>
                <w:tab w:val="left" w:pos="1195"/>
              </w:tabs>
              <w:ind w:left="720"/>
              <w:rPr>
                <w:rFonts w:ascii="Arial" w:hAnsi="Arial" w:cs="Arial"/>
                <w:sz w:val="18"/>
                <w:szCs w:val="18"/>
                <w:lang w:val="en-GB"/>
              </w:rPr>
            </w:pPr>
            <w:r w:rsidRPr="00530FF3">
              <w:rPr>
                <w:rFonts w:ascii="Arial" w:hAnsi="Arial" w:cs="Arial"/>
                <w:sz w:val="18"/>
                <w:szCs w:val="18"/>
                <w:lang w:val="en-GB"/>
              </w:rPr>
              <w:t>MRN</w:t>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t>R</w:t>
            </w:r>
            <w:r w:rsidRPr="00530FF3">
              <w:rPr>
                <w:rFonts w:ascii="Arial" w:hAnsi="Arial" w:cs="Arial"/>
                <w:sz w:val="18"/>
                <w:szCs w:val="18"/>
                <w:lang w:val="en-GB"/>
              </w:rPr>
              <w:tab/>
              <w:t>an18</w:t>
            </w:r>
            <w:r w:rsidRPr="00530FF3">
              <w:rPr>
                <w:rFonts w:ascii="Arial" w:hAnsi="Arial" w:cs="Arial"/>
                <w:sz w:val="18"/>
                <w:szCs w:val="18"/>
                <w:lang w:val="en-GB"/>
              </w:rPr>
              <w:tab/>
            </w:r>
            <w:r w:rsidRPr="00530FF3">
              <w:rPr>
                <w:rFonts w:ascii="Arial" w:hAnsi="Arial" w:cs="Arial"/>
                <w:sz w:val="18"/>
                <w:szCs w:val="18"/>
                <w:lang w:val="en-GB"/>
              </w:rPr>
              <w:tab/>
              <w:t>G0002, R0028</w:t>
            </w:r>
          </w:p>
          <w:p w14:paraId="54393217" w14:textId="4F8683B8" w:rsidR="00D12F33" w:rsidRPr="00530FF3" w:rsidRDefault="00FC61FD" w:rsidP="00D12F33">
            <w:pPr>
              <w:pStyle w:val="NormalWeb"/>
              <w:tabs>
                <w:tab w:val="left" w:pos="1195"/>
              </w:tabs>
              <w:ind w:left="720"/>
              <w:rPr>
                <w:rFonts w:ascii="Arial" w:hAnsi="Arial" w:cs="Arial"/>
                <w:b/>
                <w:bCs/>
                <w:sz w:val="18"/>
                <w:szCs w:val="18"/>
                <w:lang w:val="en-GB"/>
              </w:rPr>
            </w:pPr>
            <w:r w:rsidRPr="00530FF3">
              <w:rPr>
                <w:rFonts w:ascii="Arial" w:hAnsi="Arial" w:cs="Arial"/>
                <w:strike/>
                <w:color w:val="FF0000"/>
                <w:sz w:val="18"/>
                <w:szCs w:val="18"/>
                <w:lang w:val="en-GB"/>
              </w:rPr>
              <w:lastRenderedPageBreak/>
              <w:t>Movement stopped</w:t>
            </w:r>
            <w:r w:rsidRPr="00530FF3">
              <w:rPr>
                <w:rFonts w:ascii="Arial" w:hAnsi="Arial" w:cs="Arial"/>
                <w:sz w:val="18"/>
                <w:szCs w:val="18"/>
                <w:lang w:val="en-GB"/>
              </w:rPr>
              <w:t xml:space="preserve"> </w:t>
            </w:r>
            <w:r w:rsidR="004A33A9" w:rsidRPr="00530FF3">
              <w:rPr>
                <w:rFonts w:ascii="Arial" w:hAnsi="Arial" w:cs="Arial"/>
                <w:b/>
                <w:bCs/>
                <w:sz w:val="18"/>
                <w:szCs w:val="18"/>
                <w:highlight w:val="yellow"/>
                <w:lang w:val="en-GB"/>
              </w:rPr>
              <w:t>Passage refus</w:t>
            </w:r>
            <w:r w:rsidRPr="00530FF3">
              <w:rPr>
                <w:rFonts w:ascii="Arial" w:hAnsi="Arial" w:cs="Arial"/>
                <w:b/>
                <w:bCs/>
                <w:sz w:val="18"/>
                <w:szCs w:val="18"/>
                <w:highlight w:val="yellow"/>
                <w:lang w:val="en-GB"/>
              </w:rPr>
              <w:t>al</w:t>
            </w:r>
            <w:r w:rsidR="004A33A9" w:rsidRPr="00530FF3">
              <w:rPr>
                <w:rFonts w:ascii="Arial" w:hAnsi="Arial" w:cs="Arial"/>
                <w:sz w:val="18"/>
                <w:szCs w:val="18"/>
                <w:lang w:val="en-GB"/>
              </w:rPr>
              <w:t xml:space="preserve"> </w:t>
            </w:r>
            <w:r w:rsidR="00D12F33" w:rsidRPr="00530FF3">
              <w:rPr>
                <w:rFonts w:ascii="Arial" w:hAnsi="Arial" w:cs="Arial"/>
                <w:sz w:val="18"/>
                <w:szCs w:val="18"/>
                <w:lang w:val="en-GB"/>
              </w:rPr>
              <w:t>date</w:t>
            </w:r>
            <w:r w:rsidR="00D12F33" w:rsidRPr="00530FF3">
              <w:rPr>
                <w:rFonts w:ascii="Arial" w:hAnsi="Arial" w:cs="Arial"/>
                <w:sz w:val="18"/>
                <w:szCs w:val="18"/>
                <w:lang w:val="en-GB"/>
              </w:rPr>
              <w:tab/>
              <w:t>R</w:t>
            </w:r>
            <w:r w:rsidR="00D12F33" w:rsidRPr="00530FF3">
              <w:rPr>
                <w:rFonts w:ascii="Arial" w:hAnsi="Arial" w:cs="Arial"/>
                <w:sz w:val="18"/>
                <w:szCs w:val="18"/>
                <w:lang w:val="en-GB"/>
              </w:rPr>
              <w:tab/>
              <w:t>an10</w:t>
            </w:r>
            <w:r w:rsidR="00D12F33" w:rsidRPr="00530FF3">
              <w:rPr>
                <w:rFonts w:ascii="Arial" w:hAnsi="Arial" w:cs="Arial"/>
                <w:sz w:val="18"/>
                <w:szCs w:val="18"/>
                <w:lang w:val="en-GB"/>
              </w:rPr>
              <w:tab/>
            </w:r>
            <w:r w:rsidR="00D12F33" w:rsidRPr="00530FF3">
              <w:rPr>
                <w:rFonts w:ascii="Arial" w:hAnsi="Arial" w:cs="Arial"/>
                <w:sz w:val="18"/>
                <w:szCs w:val="18"/>
                <w:lang w:val="en-GB"/>
              </w:rPr>
              <w:tab/>
              <w:t>G0002</w:t>
            </w:r>
          </w:p>
          <w:p w14:paraId="250018D1" w14:textId="28AFA468" w:rsidR="00A43694" w:rsidRPr="00530FF3" w:rsidRDefault="00A43694" w:rsidP="00D12F33">
            <w:pPr>
              <w:pStyle w:val="NormalWeb"/>
              <w:tabs>
                <w:tab w:val="left" w:pos="1195"/>
              </w:tabs>
              <w:ind w:left="720"/>
              <w:rPr>
                <w:rFonts w:ascii="Arial" w:hAnsi="Arial" w:cs="Arial"/>
                <w:b/>
                <w:bCs/>
                <w:strike/>
                <w:color w:val="FF0000"/>
                <w:sz w:val="18"/>
                <w:szCs w:val="18"/>
                <w:lang w:val="en-GB"/>
              </w:rPr>
            </w:pPr>
            <w:r w:rsidRPr="00530FF3">
              <w:rPr>
                <w:rFonts w:ascii="Arial" w:hAnsi="Arial" w:cs="Arial"/>
                <w:b/>
                <w:bCs/>
                <w:sz w:val="18"/>
                <w:szCs w:val="18"/>
                <w:highlight w:val="yellow"/>
                <w:lang w:val="en-GB"/>
              </w:rPr>
              <w:t>Passage refusal reason code</w:t>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highlight w:val="yellow"/>
                <w:lang w:val="en-GB"/>
              </w:rPr>
              <w:t>R</w:t>
            </w:r>
            <w:r w:rsidRPr="00530FF3">
              <w:rPr>
                <w:rFonts w:ascii="Arial" w:hAnsi="Arial" w:cs="Arial"/>
                <w:b/>
                <w:bCs/>
                <w:sz w:val="18"/>
                <w:szCs w:val="18"/>
                <w:lang w:val="en-GB"/>
              </w:rPr>
              <w:tab/>
            </w:r>
            <w:r w:rsidRPr="00530FF3">
              <w:rPr>
                <w:rFonts w:ascii="Arial" w:hAnsi="Arial" w:cs="Arial"/>
                <w:b/>
                <w:bCs/>
                <w:sz w:val="18"/>
                <w:szCs w:val="18"/>
                <w:highlight w:val="yellow"/>
                <w:lang w:val="en-GB"/>
              </w:rPr>
              <w:t>n..2</w:t>
            </w:r>
            <w:r w:rsidRPr="00530FF3">
              <w:rPr>
                <w:rFonts w:ascii="Arial" w:hAnsi="Arial" w:cs="Arial"/>
                <w:b/>
                <w:bCs/>
                <w:sz w:val="18"/>
                <w:szCs w:val="18"/>
                <w:lang w:val="en-GB"/>
              </w:rPr>
              <w:tab/>
            </w:r>
            <w:r w:rsidRPr="00530FF3">
              <w:rPr>
                <w:rFonts w:ascii="Arial" w:hAnsi="Arial" w:cs="Arial"/>
                <w:b/>
                <w:bCs/>
                <w:sz w:val="18"/>
                <w:szCs w:val="18"/>
                <w:highlight w:val="yellow"/>
                <w:lang w:val="en-GB"/>
              </w:rPr>
              <w:t>CL</w:t>
            </w:r>
            <w:r w:rsidR="002B37EB" w:rsidRPr="00530FF3">
              <w:rPr>
                <w:rFonts w:ascii="Arial" w:hAnsi="Arial" w:cs="Arial"/>
                <w:b/>
                <w:bCs/>
                <w:sz w:val="18"/>
                <w:szCs w:val="18"/>
                <w:highlight w:val="yellow"/>
                <w:lang w:val="en-GB"/>
              </w:rPr>
              <w:t>238</w:t>
            </w:r>
            <w:r w:rsidRPr="00530FF3">
              <w:rPr>
                <w:rFonts w:ascii="Arial" w:hAnsi="Arial" w:cs="Arial"/>
                <w:b/>
                <w:bCs/>
                <w:sz w:val="18"/>
                <w:szCs w:val="18"/>
                <w:lang w:val="en-GB"/>
              </w:rPr>
              <w:tab/>
            </w:r>
          </w:p>
          <w:p w14:paraId="450AD98D" w14:textId="5CC8AE89" w:rsidR="00A43694" w:rsidRPr="00530FF3" w:rsidRDefault="00A43694" w:rsidP="00D12F33">
            <w:pPr>
              <w:pStyle w:val="NormalWeb"/>
              <w:tabs>
                <w:tab w:val="left" w:pos="1195"/>
              </w:tabs>
              <w:ind w:left="720"/>
              <w:rPr>
                <w:rFonts w:ascii="Arial" w:hAnsi="Arial" w:cs="Arial"/>
                <w:b/>
                <w:bCs/>
                <w:sz w:val="18"/>
                <w:szCs w:val="18"/>
                <w:highlight w:val="yellow"/>
                <w:lang w:val="en-GB"/>
              </w:rPr>
            </w:pPr>
            <w:r w:rsidRPr="00530FF3">
              <w:rPr>
                <w:rFonts w:ascii="Arial" w:hAnsi="Arial" w:cs="Arial"/>
                <w:b/>
                <w:bCs/>
                <w:sz w:val="18"/>
                <w:szCs w:val="18"/>
                <w:highlight w:val="yellow"/>
                <w:lang w:val="en-GB"/>
              </w:rPr>
              <w:t>Text</w:t>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highlight w:val="yellow"/>
                <w:lang w:val="en-GB"/>
              </w:rPr>
              <w:t>D</w:t>
            </w:r>
            <w:r w:rsidRPr="00530FF3">
              <w:rPr>
                <w:rFonts w:ascii="Arial" w:hAnsi="Arial" w:cs="Arial"/>
                <w:b/>
                <w:bCs/>
                <w:sz w:val="18"/>
                <w:szCs w:val="18"/>
                <w:lang w:val="en-GB"/>
              </w:rPr>
              <w:tab/>
            </w:r>
            <w:r w:rsidRPr="00530FF3">
              <w:rPr>
                <w:rFonts w:ascii="Arial" w:hAnsi="Arial" w:cs="Arial"/>
                <w:b/>
                <w:bCs/>
                <w:sz w:val="18"/>
                <w:szCs w:val="18"/>
                <w:highlight w:val="yellow"/>
                <w:lang w:val="en-GB"/>
              </w:rPr>
              <w:t>an..512</w:t>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highlight w:val="yellow"/>
                <w:lang w:val="en-GB"/>
              </w:rPr>
              <w:t>C</w:t>
            </w:r>
            <w:r w:rsidR="002B37EB" w:rsidRPr="00530FF3">
              <w:rPr>
                <w:rFonts w:ascii="Arial" w:hAnsi="Arial" w:cs="Arial"/>
                <w:b/>
                <w:bCs/>
                <w:sz w:val="18"/>
                <w:szCs w:val="18"/>
                <w:highlight w:val="yellow"/>
                <w:lang w:val="en-GB"/>
              </w:rPr>
              <w:t>0875</w:t>
            </w:r>
          </w:p>
          <w:p w14:paraId="31439058" w14:textId="48B3A23C" w:rsidR="00D12F33" w:rsidRPr="00530FF3" w:rsidRDefault="00D12F33" w:rsidP="00D12F33">
            <w:pPr>
              <w:pStyle w:val="NormalWeb"/>
              <w:tabs>
                <w:tab w:val="left" w:pos="1195"/>
              </w:tabs>
              <w:ind w:left="720"/>
              <w:rPr>
                <w:rFonts w:ascii="Arial" w:hAnsi="Arial" w:cs="Arial"/>
                <w:b/>
                <w:bCs/>
                <w:sz w:val="18"/>
                <w:szCs w:val="18"/>
                <w:lang w:val="en-GB"/>
              </w:rPr>
            </w:pPr>
            <w:r w:rsidRPr="00530FF3">
              <w:rPr>
                <w:rFonts w:ascii="Arial" w:hAnsi="Arial" w:cs="Arial"/>
                <w:b/>
                <w:bCs/>
                <w:sz w:val="18"/>
                <w:szCs w:val="18"/>
                <w:lang w:val="en-GB"/>
              </w:rPr>
              <w:t>CUSTOMS OFFICE OF DEPARTURE</w:t>
            </w:r>
            <w:r w:rsidRPr="00530FF3">
              <w:rPr>
                <w:rFonts w:ascii="Arial" w:hAnsi="Arial" w:cs="Arial"/>
                <w:b/>
                <w:bCs/>
                <w:sz w:val="18"/>
                <w:szCs w:val="18"/>
                <w:lang w:val="en-GB"/>
              </w:rPr>
              <w:tab/>
            </w:r>
            <w:r w:rsidRPr="00530FF3">
              <w:rPr>
                <w:rFonts w:ascii="Arial" w:hAnsi="Arial" w:cs="Arial"/>
                <w:sz w:val="18"/>
                <w:szCs w:val="18"/>
                <w:lang w:val="en-GB"/>
              </w:rPr>
              <w:tab/>
            </w:r>
            <w:r w:rsidRPr="00530FF3">
              <w:rPr>
                <w:rFonts w:ascii="Arial" w:hAnsi="Arial" w:cs="Arial"/>
                <w:b/>
                <w:bCs/>
                <w:sz w:val="18"/>
                <w:szCs w:val="18"/>
                <w:lang w:val="en-GB"/>
              </w:rPr>
              <w:t>1x</w:t>
            </w:r>
            <w:r w:rsidRPr="00530FF3">
              <w:rPr>
                <w:rFonts w:ascii="Arial" w:hAnsi="Arial" w:cs="Arial"/>
                <w:b/>
                <w:bCs/>
                <w:sz w:val="18"/>
                <w:szCs w:val="18"/>
                <w:lang w:val="en-GB"/>
              </w:rPr>
              <w:tab/>
              <w:t>R</w:t>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p>
          <w:p w14:paraId="080560B4" w14:textId="4E1C4559" w:rsidR="00D12F33" w:rsidRPr="00530FF3" w:rsidRDefault="00D12F33" w:rsidP="00D12F33">
            <w:pPr>
              <w:pStyle w:val="NormalWeb"/>
              <w:tabs>
                <w:tab w:val="left" w:pos="1195"/>
              </w:tabs>
              <w:ind w:left="720"/>
              <w:rPr>
                <w:rFonts w:ascii="Arial" w:hAnsi="Arial" w:cs="Arial"/>
                <w:sz w:val="18"/>
                <w:szCs w:val="18"/>
                <w:lang w:val="en-GB"/>
              </w:rPr>
            </w:pPr>
            <w:r w:rsidRPr="00530FF3">
              <w:rPr>
                <w:rFonts w:ascii="Arial" w:hAnsi="Arial" w:cs="Arial"/>
                <w:sz w:val="18"/>
                <w:szCs w:val="18"/>
                <w:lang w:val="en-GB"/>
              </w:rPr>
              <w:t>Reference number</w:t>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t>R</w:t>
            </w:r>
            <w:r w:rsidRPr="00530FF3">
              <w:rPr>
                <w:rFonts w:ascii="Arial" w:hAnsi="Arial" w:cs="Arial"/>
                <w:sz w:val="18"/>
                <w:szCs w:val="18"/>
                <w:lang w:val="en-GB"/>
              </w:rPr>
              <w:tab/>
              <w:t>an8</w:t>
            </w:r>
            <w:r w:rsidRPr="00530FF3">
              <w:rPr>
                <w:rFonts w:ascii="Arial" w:hAnsi="Arial" w:cs="Arial"/>
                <w:sz w:val="18"/>
                <w:szCs w:val="18"/>
                <w:lang w:val="en-GB"/>
              </w:rPr>
              <w:tab/>
              <w:t>CL171</w:t>
            </w:r>
            <w:r w:rsidRPr="00530FF3">
              <w:rPr>
                <w:rFonts w:ascii="Arial" w:hAnsi="Arial" w:cs="Arial"/>
                <w:sz w:val="18"/>
                <w:szCs w:val="18"/>
                <w:lang w:val="en-GB"/>
              </w:rPr>
              <w:tab/>
            </w:r>
          </w:p>
          <w:p w14:paraId="515B9FF9" w14:textId="7730927C" w:rsidR="00D12F33" w:rsidRPr="00530FF3" w:rsidRDefault="00D12F33" w:rsidP="00D12F33">
            <w:pPr>
              <w:pStyle w:val="NormalWeb"/>
              <w:tabs>
                <w:tab w:val="left" w:pos="1195"/>
              </w:tabs>
              <w:ind w:left="720"/>
              <w:rPr>
                <w:rFonts w:ascii="Arial" w:hAnsi="Arial" w:cs="Arial"/>
                <w:b/>
                <w:bCs/>
                <w:sz w:val="18"/>
                <w:szCs w:val="18"/>
                <w:lang w:val="en-GB"/>
              </w:rPr>
            </w:pPr>
            <w:r w:rsidRPr="00530FF3">
              <w:rPr>
                <w:rFonts w:ascii="Arial" w:hAnsi="Arial" w:cs="Arial"/>
                <w:b/>
                <w:bCs/>
                <w:sz w:val="18"/>
                <w:szCs w:val="18"/>
                <w:lang w:val="en-GB"/>
              </w:rPr>
              <w:t>CUSTOMS OFFICE OF TRANSIT (ACTUAL)</w:t>
            </w:r>
            <w:r w:rsidRPr="00530FF3">
              <w:rPr>
                <w:rFonts w:ascii="Arial" w:hAnsi="Arial" w:cs="Arial"/>
                <w:b/>
                <w:bCs/>
                <w:sz w:val="18"/>
                <w:szCs w:val="18"/>
                <w:lang w:val="en-GB"/>
              </w:rPr>
              <w:tab/>
              <w:t>1x</w:t>
            </w:r>
            <w:r w:rsidRPr="00530FF3">
              <w:rPr>
                <w:rFonts w:ascii="Arial" w:hAnsi="Arial" w:cs="Arial"/>
                <w:b/>
                <w:bCs/>
                <w:sz w:val="18"/>
                <w:szCs w:val="18"/>
                <w:lang w:val="en-GB"/>
              </w:rPr>
              <w:tab/>
              <w:t>R</w:t>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p>
          <w:p w14:paraId="6A151D7D" w14:textId="2D9D3628" w:rsidR="00D12F33" w:rsidRPr="00530FF3" w:rsidRDefault="00D12F33" w:rsidP="00D12F33">
            <w:pPr>
              <w:pStyle w:val="NormalWeb"/>
              <w:tabs>
                <w:tab w:val="left" w:pos="1195"/>
              </w:tabs>
              <w:spacing w:before="0" w:beforeAutospacing="0" w:after="0" w:afterAutospacing="0"/>
              <w:ind w:left="720"/>
              <w:rPr>
                <w:rFonts w:ascii="Arial" w:hAnsi="Arial" w:cs="Arial"/>
                <w:sz w:val="18"/>
                <w:szCs w:val="18"/>
                <w:lang w:val="en-GB"/>
              </w:rPr>
            </w:pPr>
            <w:r w:rsidRPr="00530FF3">
              <w:rPr>
                <w:rFonts w:ascii="Arial" w:hAnsi="Arial" w:cs="Arial"/>
                <w:sz w:val="18"/>
                <w:szCs w:val="18"/>
                <w:lang w:val="en-GB"/>
              </w:rPr>
              <w:t>Reference number</w:t>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t>R</w:t>
            </w:r>
            <w:r w:rsidRPr="00530FF3">
              <w:rPr>
                <w:rFonts w:ascii="Arial" w:hAnsi="Arial" w:cs="Arial"/>
                <w:sz w:val="18"/>
                <w:szCs w:val="18"/>
                <w:lang w:val="en-GB"/>
              </w:rPr>
              <w:tab/>
              <w:t>an8</w:t>
            </w:r>
            <w:r w:rsidRPr="00530FF3">
              <w:rPr>
                <w:rFonts w:ascii="Arial" w:hAnsi="Arial" w:cs="Arial"/>
                <w:sz w:val="18"/>
                <w:szCs w:val="18"/>
                <w:lang w:val="en-GB"/>
              </w:rPr>
              <w:tab/>
              <w:t>CL173</w:t>
            </w:r>
            <w:r w:rsidRPr="00530FF3">
              <w:rPr>
                <w:rFonts w:ascii="Arial" w:hAnsi="Arial" w:cs="Arial"/>
                <w:sz w:val="18"/>
                <w:szCs w:val="18"/>
                <w:lang w:val="en-GB"/>
              </w:rPr>
              <w:tab/>
            </w:r>
          </w:p>
          <w:p w14:paraId="3F024FA4" w14:textId="77777777" w:rsidR="00D12F33" w:rsidRPr="00530FF3" w:rsidRDefault="00D12F33" w:rsidP="00D12F33">
            <w:pPr>
              <w:pStyle w:val="NormalWeb"/>
              <w:tabs>
                <w:tab w:val="left" w:pos="1195"/>
              </w:tabs>
              <w:spacing w:before="0" w:beforeAutospacing="0" w:after="0" w:afterAutospacing="0"/>
              <w:rPr>
                <w:rFonts w:ascii="Arial" w:hAnsi="Arial" w:cs="Arial"/>
                <w:sz w:val="18"/>
                <w:szCs w:val="18"/>
                <w:lang w:val="en-GB"/>
              </w:rPr>
            </w:pPr>
          </w:p>
          <w:p w14:paraId="4A9BED52" w14:textId="77777777" w:rsidR="004A33A9" w:rsidRPr="00530FF3" w:rsidRDefault="004A33A9" w:rsidP="004A33A9">
            <w:pPr>
              <w:pStyle w:val="NormalWeb"/>
              <w:tabs>
                <w:tab w:val="left" w:pos="1195"/>
              </w:tabs>
              <w:spacing w:before="0" w:beforeAutospacing="0" w:after="0" w:afterAutospacing="0"/>
              <w:rPr>
                <w:rFonts w:ascii="Arial" w:hAnsi="Arial" w:cs="Arial"/>
                <w:sz w:val="18"/>
                <w:szCs w:val="18"/>
                <w:lang w:val="en-GB"/>
              </w:rPr>
            </w:pPr>
          </w:p>
          <w:p w14:paraId="417BAC34" w14:textId="6055DD2C" w:rsidR="0052174A" w:rsidRPr="00530FF3" w:rsidRDefault="0052174A" w:rsidP="0052174A">
            <w:pPr>
              <w:pStyle w:val="NormalWeb"/>
              <w:tabs>
                <w:tab w:val="left" w:pos="1195"/>
              </w:tabs>
              <w:spacing w:before="0" w:beforeAutospacing="0" w:after="0" w:afterAutospacing="0"/>
              <w:ind w:left="720"/>
              <w:rPr>
                <w:rFonts w:ascii="Arial" w:hAnsi="Arial" w:cs="Arial"/>
                <w:sz w:val="18"/>
                <w:szCs w:val="18"/>
                <w:lang w:val="en-GB"/>
              </w:rPr>
            </w:pPr>
            <w:r w:rsidRPr="00530FF3">
              <w:rPr>
                <w:rFonts w:ascii="Arial" w:hAnsi="Arial" w:cs="Arial"/>
                <w:sz w:val="18"/>
                <w:szCs w:val="18"/>
                <w:lang w:val="en-GB"/>
              </w:rPr>
              <w:t xml:space="preserve">where </w:t>
            </w:r>
            <w:r w:rsidRPr="00530FF3">
              <w:rPr>
                <w:rFonts w:ascii="Arial" w:hAnsi="Arial" w:cs="Arial"/>
                <w:b/>
                <w:bCs/>
                <w:sz w:val="18"/>
                <w:szCs w:val="18"/>
                <w:highlight w:val="yellow"/>
                <w:lang w:val="en-GB"/>
              </w:rPr>
              <w:t>C</w:t>
            </w:r>
            <w:r w:rsidR="002B37EB" w:rsidRPr="00530FF3">
              <w:rPr>
                <w:rFonts w:ascii="Arial" w:hAnsi="Arial" w:cs="Arial"/>
                <w:b/>
                <w:bCs/>
                <w:sz w:val="18"/>
                <w:szCs w:val="18"/>
                <w:highlight w:val="yellow"/>
                <w:lang w:val="en-GB"/>
              </w:rPr>
              <w:t>0875</w:t>
            </w:r>
            <w:r w:rsidRPr="00530FF3">
              <w:rPr>
                <w:rFonts w:ascii="Arial" w:hAnsi="Arial" w:cs="Arial"/>
                <w:b/>
                <w:sz w:val="18"/>
                <w:szCs w:val="18"/>
                <w:highlight w:val="yellow"/>
                <w:lang w:val="en-GB"/>
              </w:rPr>
              <w:t xml:space="preserve"> </w:t>
            </w:r>
            <w:r w:rsidRPr="00530FF3">
              <w:rPr>
                <w:rFonts w:ascii="Arial" w:hAnsi="Arial" w:cs="Arial"/>
                <w:sz w:val="18"/>
                <w:szCs w:val="18"/>
                <w:lang w:val="en-GB"/>
              </w:rPr>
              <w:t>says:</w:t>
            </w:r>
          </w:p>
          <w:p w14:paraId="27B96218" w14:textId="77777777" w:rsidR="003F355E" w:rsidRPr="003F355E" w:rsidRDefault="003F355E" w:rsidP="003F355E">
            <w:pPr>
              <w:pStyle w:val="NormalWeb"/>
              <w:tabs>
                <w:tab w:val="left" w:pos="1195"/>
              </w:tabs>
              <w:spacing w:before="0" w:beforeAutospacing="0" w:after="0" w:afterAutospacing="0"/>
              <w:ind w:left="1195"/>
              <w:rPr>
                <w:rFonts w:ascii="Arial" w:hAnsi="Arial" w:cs="Arial"/>
                <w:b/>
                <w:bCs/>
                <w:i/>
                <w:iCs/>
                <w:sz w:val="18"/>
                <w:szCs w:val="18"/>
                <w:lang w:val="en-GB"/>
                <w:rPrChange w:id="29" w:author="SDEV" w:date="2025-06-05T17:07:00Z">
                  <w:rPr>
                    <w:rFonts w:ascii="Arial" w:hAnsi="Arial" w:cs="Arial"/>
                    <w:sz w:val="18"/>
                    <w:szCs w:val="18"/>
                    <w:lang w:val="en-GB"/>
                  </w:rPr>
                </w:rPrChange>
              </w:rPr>
              <w:pPrChange w:id="30" w:author="SDEV" w:date="2025-06-05T17:07:00Z">
                <w:pPr>
                  <w:pStyle w:val="NormalWeb"/>
                  <w:tabs>
                    <w:tab w:val="left" w:pos="1195"/>
                  </w:tabs>
                  <w:spacing w:before="0" w:beforeAutospacing="0" w:after="0" w:afterAutospacing="0"/>
                  <w:ind w:left="720"/>
                </w:pPr>
              </w:pPrChange>
            </w:pPr>
            <w:ins w:id="31" w:author="SDEV" w:date="2025-06-05T17:05:00Z">
              <w:r w:rsidRPr="003F355E">
                <w:rPr>
                  <w:rFonts w:ascii="Arial" w:hAnsi="Arial" w:cs="Arial"/>
                  <w:b/>
                  <w:bCs/>
                  <w:i/>
                  <w:iCs/>
                  <w:sz w:val="18"/>
                  <w:szCs w:val="18"/>
                  <w:lang w:val="en-GB"/>
                  <w:rPrChange w:id="32" w:author="SDEV" w:date="2025-06-05T17:07:00Z">
                    <w:rPr>
                      <w:rFonts w:ascii="Arial" w:hAnsi="Arial" w:cs="Arial"/>
                      <w:sz w:val="18"/>
                      <w:szCs w:val="18"/>
                      <w:lang w:val="en-GB"/>
                    </w:rPr>
                  </w:rPrChange>
                </w:rPr>
                <w:t>Technical De</w:t>
              </w:r>
            </w:ins>
            <w:ins w:id="33" w:author="SDEV" w:date="2025-06-05T17:06:00Z">
              <w:r w:rsidRPr="003F355E">
                <w:rPr>
                  <w:rFonts w:ascii="Arial" w:hAnsi="Arial" w:cs="Arial"/>
                  <w:b/>
                  <w:bCs/>
                  <w:i/>
                  <w:iCs/>
                  <w:sz w:val="18"/>
                  <w:szCs w:val="18"/>
                  <w:lang w:val="en-GB"/>
                  <w:rPrChange w:id="34" w:author="SDEV" w:date="2025-06-05T17:07:00Z">
                    <w:rPr>
                      <w:rFonts w:ascii="Arial" w:hAnsi="Arial" w:cs="Arial"/>
                      <w:sz w:val="18"/>
                      <w:szCs w:val="18"/>
                      <w:lang w:val="en-GB"/>
                    </w:rPr>
                  </w:rPrChange>
                </w:rPr>
                <w:t>scription</w:t>
              </w:r>
            </w:ins>
          </w:p>
          <w:p w14:paraId="48345239" w14:textId="7878F7F0" w:rsidR="0052174A" w:rsidRPr="003F355E" w:rsidRDefault="0052174A" w:rsidP="0052174A">
            <w:pPr>
              <w:pStyle w:val="NormalWeb"/>
              <w:tabs>
                <w:tab w:val="left" w:pos="1195"/>
              </w:tabs>
              <w:spacing w:before="0" w:beforeAutospacing="0" w:after="0" w:afterAutospacing="0"/>
              <w:ind w:left="1195"/>
              <w:rPr>
                <w:rFonts w:ascii="Arial" w:hAnsi="Arial" w:cs="Arial"/>
                <w:i/>
                <w:iCs/>
                <w:strike/>
                <w:color w:val="FF0000"/>
                <w:sz w:val="18"/>
                <w:szCs w:val="18"/>
                <w:lang w:val="en-GB"/>
              </w:rPr>
            </w:pPr>
            <w:r w:rsidRPr="00530FF3">
              <w:rPr>
                <w:rFonts w:ascii="Arial" w:hAnsi="Arial" w:cs="Arial"/>
                <w:sz w:val="18"/>
                <w:szCs w:val="18"/>
                <w:lang w:val="en-GB"/>
              </w:rPr>
              <w:t>“</w:t>
            </w:r>
            <w:r w:rsidRPr="00530FF3">
              <w:rPr>
                <w:rFonts w:ascii="Arial" w:hAnsi="Arial" w:cs="Arial"/>
                <w:i/>
                <w:iCs/>
                <w:sz w:val="18"/>
                <w:szCs w:val="18"/>
                <w:lang w:val="en-GB"/>
              </w:rPr>
              <w:t>IF /CD119</w:t>
            </w:r>
            <w:r w:rsidR="00A3384E" w:rsidRPr="00530FF3">
              <w:rPr>
                <w:rFonts w:ascii="Arial" w:hAnsi="Arial" w:cs="Arial"/>
                <w:i/>
                <w:iCs/>
                <w:sz w:val="18"/>
                <w:szCs w:val="18"/>
                <w:lang w:val="en-GB"/>
              </w:rPr>
              <w:t>D</w:t>
            </w:r>
            <w:r w:rsidRPr="00530FF3">
              <w:rPr>
                <w:rFonts w:ascii="Arial" w:hAnsi="Arial" w:cs="Arial"/>
                <w:i/>
                <w:iCs/>
                <w:sz w:val="18"/>
                <w:szCs w:val="18"/>
                <w:lang w:val="en-GB"/>
              </w:rPr>
              <w:t>/</w:t>
            </w:r>
            <w:proofErr w:type="spellStart"/>
            <w:r w:rsidRPr="00530FF3">
              <w:rPr>
                <w:rFonts w:ascii="Arial" w:hAnsi="Arial" w:cs="Arial"/>
                <w:i/>
                <w:iCs/>
                <w:sz w:val="18"/>
                <w:szCs w:val="18"/>
                <w:lang w:val="en-GB"/>
              </w:rPr>
              <w:t>TransitOperation</w:t>
            </w:r>
            <w:proofErr w:type="spellEnd"/>
            <w:r w:rsidRPr="00530FF3">
              <w:rPr>
                <w:rFonts w:ascii="Arial" w:hAnsi="Arial" w:cs="Arial"/>
                <w:i/>
                <w:iCs/>
                <w:sz w:val="18"/>
                <w:szCs w:val="18"/>
                <w:lang w:val="en-GB"/>
              </w:rPr>
              <w:t>/</w:t>
            </w:r>
            <w:proofErr w:type="spellStart"/>
            <w:r w:rsidRPr="00530FF3">
              <w:rPr>
                <w:rFonts w:ascii="Arial" w:hAnsi="Arial" w:cs="Arial"/>
                <w:i/>
                <w:iCs/>
                <w:sz w:val="18"/>
                <w:szCs w:val="18"/>
                <w:lang w:val="en-GB"/>
              </w:rPr>
              <w:t>passageRefusalReasonCode</w:t>
            </w:r>
            <w:proofErr w:type="spellEnd"/>
            <w:r w:rsidRPr="00530FF3">
              <w:rPr>
                <w:rFonts w:ascii="Arial" w:hAnsi="Arial" w:cs="Arial"/>
                <w:i/>
                <w:iCs/>
                <w:sz w:val="18"/>
                <w:szCs w:val="18"/>
                <w:lang w:val="en-GB"/>
              </w:rPr>
              <w:t xml:space="preserve"> is EQUAL to ‘4’ </w:t>
            </w:r>
            <w:r w:rsidRPr="003F355E">
              <w:rPr>
                <w:rFonts w:ascii="Arial" w:hAnsi="Arial" w:cs="Arial"/>
                <w:i/>
                <w:iCs/>
                <w:strike/>
                <w:color w:val="FF0000"/>
                <w:sz w:val="18"/>
                <w:szCs w:val="18"/>
                <w:highlight w:val="green"/>
                <w:lang w:val="en-GB"/>
              </w:rPr>
              <w:t>(Other)</w:t>
            </w:r>
            <w:r w:rsidRPr="003F355E">
              <w:rPr>
                <w:rFonts w:ascii="Arial" w:hAnsi="Arial" w:cs="Arial"/>
                <w:i/>
                <w:iCs/>
                <w:strike/>
                <w:color w:val="FF0000"/>
                <w:sz w:val="18"/>
                <w:szCs w:val="18"/>
                <w:lang w:val="en-GB"/>
              </w:rPr>
              <w:t xml:space="preserve"> </w:t>
            </w:r>
          </w:p>
          <w:p w14:paraId="3A300F8A" w14:textId="6C9172C5" w:rsidR="0052174A" w:rsidRPr="00530FF3" w:rsidRDefault="0052174A" w:rsidP="0052174A">
            <w:pPr>
              <w:pStyle w:val="NormalWeb"/>
              <w:tabs>
                <w:tab w:val="left" w:pos="1195"/>
              </w:tabs>
              <w:spacing w:before="0" w:beforeAutospacing="0" w:after="0" w:afterAutospacing="0"/>
              <w:ind w:left="1195"/>
              <w:rPr>
                <w:rFonts w:ascii="Arial" w:hAnsi="Arial" w:cs="Arial"/>
                <w:i/>
                <w:iCs/>
                <w:sz w:val="18"/>
                <w:szCs w:val="18"/>
                <w:lang w:val="en-GB"/>
              </w:rPr>
            </w:pPr>
            <w:r w:rsidRPr="00530FF3">
              <w:rPr>
                <w:rFonts w:ascii="Arial" w:hAnsi="Arial" w:cs="Arial"/>
                <w:i/>
                <w:iCs/>
                <w:sz w:val="18"/>
                <w:szCs w:val="18"/>
                <w:lang w:val="en-GB"/>
              </w:rPr>
              <w:t>THEN /CD119</w:t>
            </w:r>
            <w:r w:rsidR="00A3384E" w:rsidRPr="00530FF3">
              <w:rPr>
                <w:rFonts w:ascii="Arial" w:hAnsi="Arial" w:cs="Arial"/>
                <w:i/>
                <w:iCs/>
                <w:sz w:val="18"/>
                <w:szCs w:val="18"/>
                <w:lang w:val="en-GB"/>
              </w:rPr>
              <w:t>D</w:t>
            </w:r>
            <w:r w:rsidRPr="00530FF3">
              <w:rPr>
                <w:rFonts w:ascii="Arial" w:hAnsi="Arial" w:cs="Arial"/>
                <w:i/>
                <w:iCs/>
                <w:sz w:val="18"/>
                <w:szCs w:val="18"/>
                <w:lang w:val="en-GB"/>
              </w:rPr>
              <w:t>/</w:t>
            </w:r>
            <w:proofErr w:type="spellStart"/>
            <w:r w:rsidRPr="00530FF3">
              <w:rPr>
                <w:rFonts w:ascii="Arial" w:hAnsi="Arial" w:cs="Arial"/>
                <w:i/>
                <w:iCs/>
                <w:sz w:val="18"/>
                <w:szCs w:val="18"/>
                <w:lang w:val="en-GB"/>
              </w:rPr>
              <w:t>TransitOperation</w:t>
            </w:r>
            <w:proofErr w:type="spellEnd"/>
            <w:r w:rsidRPr="00530FF3">
              <w:rPr>
                <w:rFonts w:ascii="Arial" w:hAnsi="Arial" w:cs="Arial"/>
                <w:i/>
                <w:iCs/>
                <w:sz w:val="18"/>
                <w:szCs w:val="18"/>
                <w:lang w:val="en-GB"/>
              </w:rPr>
              <w:t xml:space="preserve">/text = "R" </w:t>
            </w:r>
          </w:p>
          <w:p w14:paraId="03BF833B" w14:textId="7241FDBA" w:rsidR="0052174A" w:rsidRDefault="0052174A" w:rsidP="0052174A">
            <w:pPr>
              <w:pStyle w:val="NormalWeb"/>
              <w:tabs>
                <w:tab w:val="left" w:pos="1195"/>
              </w:tabs>
              <w:spacing w:before="0" w:beforeAutospacing="0" w:after="0" w:afterAutospacing="0"/>
              <w:ind w:left="1195"/>
              <w:rPr>
                <w:rFonts w:ascii="Arial" w:hAnsi="Arial" w:cs="Arial"/>
                <w:i/>
                <w:iCs/>
                <w:sz w:val="18"/>
                <w:szCs w:val="18"/>
                <w:lang w:val="en-GB"/>
              </w:rPr>
            </w:pPr>
            <w:r w:rsidRPr="00530FF3">
              <w:rPr>
                <w:rFonts w:ascii="Arial" w:hAnsi="Arial" w:cs="Arial"/>
                <w:i/>
                <w:iCs/>
                <w:sz w:val="18"/>
                <w:szCs w:val="18"/>
                <w:lang w:val="en-GB"/>
              </w:rPr>
              <w:t>THEN /CD119</w:t>
            </w:r>
            <w:r w:rsidR="00A3384E" w:rsidRPr="00530FF3">
              <w:rPr>
                <w:rFonts w:ascii="Arial" w:hAnsi="Arial" w:cs="Arial"/>
                <w:i/>
                <w:iCs/>
                <w:sz w:val="18"/>
                <w:szCs w:val="18"/>
                <w:lang w:val="en-GB"/>
              </w:rPr>
              <w:t>D</w:t>
            </w:r>
            <w:r w:rsidRPr="00530FF3">
              <w:rPr>
                <w:rFonts w:ascii="Arial" w:hAnsi="Arial" w:cs="Arial"/>
                <w:i/>
                <w:iCs/>
                <w:sz w:val="18"/>
                <w:szCs w:val="18"/>
                <w:lang w:val="en-GB"/>
              </w:rPr>
              <w:t>/</w:t>
            </w:r>
            <w:proofErr w:type="spellStart"/>
            <w:r w:rsidRPr="00530FF3">
              <w:rPr>
                <w:rFonts w:ascii="Arial" w:hAnsi="Arial" w:cs="Arial"/>
                <w:i/>
                <w:iCs/>
                <w:sz w:val="18"/>
                <w:szCs w:val="18"/>
                <w:lang w:val="en-GB"/>
              </w:rPr>
              <w:t>TransitOperation</w:t>
            </w:r>
            <w:proofErr w:type="spellEnd"/>
            <w:r w:rsidRPr="00530FF3">
              <w:rPr>
                <w:rFonts w:ascii="Arial" w:hAnsi="Arial" w:cs="Arial"/>
                <w:i/>
                <w:iCs/>
                <w:sz w:val="18"/>
                <w:szCs w:val="18"/>
                <w:lang w:val="en-GB"/>
              </w:rPr>
              <w:t xml:space="preserve">/text = "O" </w:t>
            </w:r>
          </w:p>
          <w:p w14:paraId="6A3A8615" w14:textId="77777777" w:rsidR="003F355E" w:rsidRPr="003F355E" w:rsidRDefault="003F355E" w:rsidP="003F355E">
            <w:pPr>
              <w:pStyle w:val="NormalWeb"/>
              <w:tabs>
                <w:tab w:val="left" w:pos="1195"/>
              </w:tabs>
              <w:spacing w:before="0" w:beforeAutospacing="0" w:after="0" w:afterAutospacing="0"/>
              <w:ind w:left="1195"/>
              <w:rPr>
                <w:ins w:id="35" w:author="SDEV" w:date="2025-06-05T17:06:00Z"/>
                <w:rFonts w:ascii="Arial" w:hAnsi="Arial" w:cs="Arial"/>
                <w:b/>
                <w:bCs/>
                <w:i/>
                <w:iCs/>
                <w:sz w:val="18"/>
                <w:szCs w:val="18"/>
                <w:lang w:val="en-GB"/>
                <w:rPrChange w:id="36" w:author="SDEV" w:date="2025-06-05T17:06:00Z">
                  <w:rPr>
                    <w:ins w:id="37" w:author="SDEV" w:date="2025-06-05T17:06:00Z"/>
                    <w:rFonts w:ascii="Arial" w:hAnsi="Arial" w:cs="Arial"/>
                    <w:sz w:val="18"/>
                    <w:szCs w:val="18"/>
                    <w:lang w:val="en-GB"/>
                  </w:rPr>
                </w:rPrChange>
              </w:rPr>
              <w:pPrChange w:id="38" w:author="SDEV" w:date="2025-06-05T17:06:00Z">
                <w:pPr>
                  <w:pStyle w:val="NormalWeb"/>
                  <w:tabs>
                    <w:tab w:val="left" w:pos="1195"/>
                  </w:tabs>
                  <w:spacing w:before="0" w:beforeAutospacing="0" w:after="0" w:afterAutospacing="0"/>
                </w:pPr>
              </w:pPrChange>
            </w:pPr>
            <w:ins w:id="39" w:author="SDEV" w:date="2025-06-05T17:06:00Z">
              <w:r w:rsidRPr="003F355E">
                <w:rPr>
                  <w:rFonts w:ascii="Arial" w:hAnsi="Arial" w:cs="Arial"/>
                  <w:b/>
                  <w:bCs/>
                  <w:i/>
                  <w:iCs/>
                  <w:sz w:val="18"/>
                  <w:szCs w:val="18"/>
                  <w:highlight w:val="green"/>
                  <w:lang w:val="en-GB"/>
                  <w:rPrChange w:id="40" w:author="SDEV" w:date="2025-06-05T17:06:00Z">
                    <w:rPr>
                      <w:rFonts w:ascii="Arial" w:hAnsi="Arial" w:cs="Arial"/>
                      <w:sz w:val="18"/>
                      <w:szCs w:val="18"/>
                      <w:lang w:val="en-GB"/>
                    </w:rPr>
                  </w:rPrChange>
                </w:rPr>
                <w:t>Functional Description</w:t>
              </w:r>
              <w:r w:rsidRPr="003F355E">
                <w:rPr>
                  <w:rFonts w:ascii="Arial" w:hAnsi="Arial" w:cs="Arial"/>
                  <w:b/>
                  <w:bCs/>
                  <w:i/>
                  <w:iCs/>
                  <w:sz w:val="18"/>
                  <w:szCs w:val="18"/>
                  <w:lang w:val="en-GB"/>
                  <w:rPrChange w:id="41" w:author="SDEV" w:date="2025-06-05T17:06:00Z">
                    <w:rPr>
                      <w:rFonts w:ascii="Arial" w:hAnsi="Arial" w:cs="Arial"/>
                      <w:sz w:val="18"/>
                      <w:szCs w:val="18"/>
                      <w:lang w:val="en-GB"/>
                    </w:rPr>
                  </w:rPrChange>
                </w:rPr>
                <w:t xml:space="preserve"> </w:t>
              </w:r>
            </w:ins>
          </w:p>
          <w:p w14:paraId="67A3BB03" w14:textId="77777777" w:rsidR="003F355E" w:rsidRPr="00847423" w:rsidRDefault="003F355E" w:rsidP="003F355E">
            <w:pPr>
              <w:pStyle w:val="NormalWeb"/>
              <w:tabs>
                <w:tab w:val="left" w:pos="1195"/>
              </w:tabs>
              <w:spacing w:before="0" w:beforeAutospacing="0" w:after="0" w:afterAutospacing="0"/>
              <w:ind w:left="1195"/>
              <w:rPr>
                <w:ins w:id="42" w:author="SDEV" w:date="2025-06-05T17:06:00Z"/>
                <w:rFonts w:ascii="Arial" w:hAnsi="Arial" w:cs="Arial"/>
                <w:i/>
                <w:iCs/>
                <w:sz w:val="18"/>
                <w:szCs w:val="18"/>
                <w:lang w:val="en-GB"/>
                <w:rPrChange w:id="43" w:author="SDEV" w:date="2025-06-05T17:06:00Z">
                  <w:rPr>
                    <w:ins w:id="44" w:author="SDEV" w:date="2025-06-05T17:06:00Z"/>
                    <w:rFonts w:ascii="Arial" w:hAnsi="Arial" w:cs="Arial"/>
                    <w:sz w:val="18"/>
                    <w:szCs w:val="18"/>
                    <w:lang w:val="en-GB"/>
                  </w:rPr>
                </w:rPrChange>
              </w:rPr>
              <w:pPrChange w:id="45" w:author="SDEV" w:date="2025-06-05T17:06:00Z">
                <w:pPr>
                  <w:pStyle w:val="NormalWeb"/>
                  <w:tabs>
                    <w:tab w:val="left" w:pos="1195"/>
                  </w:tabs>
                </w:pPr>
              </w:pPrChange>
            </w:pPr>
            <w:ins w:id="46" w:author="SDEV" w:date="2025-06-05T17:06:00Z">
              <w:r w:rsidRPr="00847423">
                <w:rPr>
                  <w:rFonts w:ascii="Arial" w:hAnsi="Arial" w:cs="Arial"/>
                  <w:i/>
                  <w:iCs/>
                  <w:sz w:val="18"/>
                  <w:szCs w:val="18"/>
                  <w:lang w:val="en-GB"/>
                  <w:rPrChange w:id="47" w:author="SDEV" w:date="2025-06-05T17:06:00Z">
                    <w:rPr>
                      <w:rFonts w:ascii="Arial" w:hAnsi="Arial" w:cs="Arial"/>
                      <w:sz w:val="18"/>
                      <w:szCs w:val="18"/>
                      <w:lang w:val="en-GB"/>
                    </w:rPr>
                  </w:rPrChange>
                </w:rPr>
                <w:t xml:space="preserve">IF &lt;CD119D-TRANSIT </w:t>
              </w:r>
              <w:proofErr w:type="spellStart"/>
              <w:r w:rsidRPr="00847423">
                <w:rPr>
                  <w:rFonts w:ascii="Arial" w:hAnsi="Arial" w:cs="Arial"/>
                  <w:i/>
                  <w:iCs/>
                  <w:sz w:val="18"/>
                  <w:szCs w:val="18"/>
                  <w:lang w:val="en-GB"/>
                  <w:rPrChange w:id="48" w:author="SDEV" w:date="2025-06-05T17:06:00Z">
                    <w:rPr>
                      <w:rFonts w:ascii="Arial" w:hAnsi="Arial" w:cs="Arial"/>
                      <w:sz w:val="18"/>
                      <w:szCs w:val="18"/>
                      <w:lang w:val="en-GB"/>
                    </w:rPr>
                  </w:rPrChange>
                </w:rPr>
                <w:t>OPERATION.Passage</w:t>
              </w:r>
              <w:proofErr w:type="spellEnd"/>
              <w:r w:rsidRPr="00847423">
                <w:rPr>
                  <w:rFonts w:ascii="Arial" w:hAnsi="Arial" w:cs="Arial"/>
                  <w:i/>
                  <w:iCs/>
                  <w:sz w:val="18"/>
                  <w:szCs w:val="18"/>
                  <w:lang w:val="en-GB"/>
                  <w:rPrChange w:id="49" w:author="SDEV" w:date="2025-06-05T17:06:00Z">
                    <w:rPr>
                      <w:rFonts w:ascii="Arial" w:hAnsi="Arial" w:cs="Arial"/>
                      <w:sz w:val="18"/>
                      <w:szCs w:val="18"/>
                      <w:lang w:val="en-GB"/>
                    </w:rPr>
                  </w:rPrChange>
                </w:rPr>
                <w:t xml:space="preserve"> refusal reason code&gt; is EQUAL to ‘4’ (Other) </w:t>
              </w:r>
            </w:ins>
          </w:p>
          <w:p w14:paraId="0F4A5495" w14:textId="77777777" w:rsidR="003F355E" w:rsidRPr="00847423" w:rsidRDefault="003F355E" w:rsidP="003F355E">
            <w:pPr>
              <w:pStyle w:val="NormalWeb"/>
              <w:tabs>
                <w:tab w:val="left" w:pos="1195"/>
              </w:tabs>
              <w:spacing w:before="0" w:beforeAutospacing="0" w:after="0" w:afterAutospacing="0"/>
              <w:ind w:left="1195"/>
              <w:rPr>
                <w:ins w:id="50" w:author="SDEV" w:date="2025-06-05T17:06:00Z"/>
                <w:rFonts w:ascii="Arial" w:hAnsi="Arial" w:cs="Arial"/>
                <w:i/>
                <w:iCs/>
                <w:sz w:val="18"/>
                <w:szCs w:val="18"/>
                <w:lang w:val="en-GB"/>
                <w:rPrChange w:id="51" w:author="SDEV" w:date="2025-06-05T17:06:00Z">
                  <w:rPr>
                    <w:ins w:id="52" w:author="SDEV" w:date="2025-06-05T17:06:00Z"/>
                    <w:rFonts w:ascii="Arial" w:hAnsi="Arial" w:cs="Arial"/>
                    <w:sz w:val="18"/>
                    <w:szCs w:val="18"/>
                    <w:lang w:val="en-GB"/>
                  </w:rPr>
                </w:rPrChange>
              </w:rPr>
              <w:pPrChange w:id="53" w:author="SDEV" w:date="2025-06-05T17:06:00Z">
                <w:pPr>
                  <w:pStyle w:val="NormalWeb"/>
                  <w:tabs>
                    <w:tab w:val="left" w:pos="1195"/>
                  </w:tabs>
                </w:pPr>
              </w:pPrChange>
            </w:pPr>
            <w:ins w:id="54" w:author="SDEV" w:date="2025-06-05T17:06:00Z">
              <w:r w:rsidRPr="00847423">
                <w:rPr>
                  <w:rFonts w:ascii="Arial" w:hAnsi="Arial" w:cs="Arial"/>
                  <w:i/>
                  <w:iCs/>
                  <w:sz w:val="18"/>
                  <w:szCs w:val="18"/>
                  <w:lang w:val="en-GB"/>
                  <w:rPrChange w:id="55" w:author="SDEV" w:date="2025-06-05T17:06:00Z">
                    <w:rPr>
                      <w:rFonts w:ascii="Arial" w:hAnsi="Arial" w:cs="Arial"/>
                      <w:sz w:val="18"/>
                      <w:szCs w:val="18"/>
                      <w:lang w:val="en-GB"/>
                    </w:rPr>
                  </w:rPrChange>
                </w:rPr>
                <w:t xml:space="preserve">THEN &lt;CD119D-TRANSIT </w:t>
              </w:r>
              <w:proofErr w:type="spellStart"/>
              <w:r w:rsidRPr="00847423">
                <w:rPr>
                  <w:rFonts w:ascii="Arial" w:hAnsi="Arial" w:cs="Arial"/>
                  <w:i/>
                  <w:iCs/>
                  <w:sz w:val="18"/>
                  <w:szCs w:val="18"/>
                  <w:lang w:val="en-GB"/>
                  <w:rPrChange w:id="56" w:author="SDEV" w:date="2025-06-05T17:06:00Z">
                    <w:rPr>
                      <w:rFonts w:ascii="Arial" w:hAnsi="Arial" w:cs="Arial"/>
                      <w:sz w:val="18"/>
                      <w:szCs w:val="18"/>
                      <w:lang w:val="en-GB"/>
                    </w:rPr>
                  </w:rPrChange>
                </w:rPr>
                <w:t>OPERATION.Text</w:t>
              </w:r>
              <w:proofErr w:type="spellEnd"/>
              <w:r w:rsidRPr="00847423">
                <w:rPr>
                  <w:rFonts w:ascii="Arial" w:hAnsi="Arial" w:cs="Arial"/>
                  <w:i/>
                  <w:iCs/>
                  <w:sz w:val="18"/>
                  <w:szCs w:val="18"/>
                  <w:lang w:val="en-GB"/>
                  <w:rPrChange w:id="57" w:author="SDEV" w:date="2025-06-05T17:06:00Z">
                    <w:rPr>
                      <w:rFonts w:ascii="Arial" w:hAnsi="Arial" w:cs="Arial"/>
                      <w:sz w:val="18"/>
                      <w:szCs w:val="18"/>
                      <w:lang w:val="en-GB"/>
                    </w:rPr>
                  </w:rPrChange>
                </w:rPr>
                <w:t xml:space="preserve">&gt; = "R" </w:t>
              </w:r>
            </w:ins>
          </w:p>
          <w:p w14:paraId="319BA096" w14:textId="77777777" w:rsidR="003F355E" w:rsidRDefault="003F355E" w:rsidP="003F355E">
            <w:pPr>
              <w:pStyle w:val="NormalWeb"/>
              <w:tabs>
                <w:tab w:val="left" w:pos="1195"/>
              </w:tabs>
              <w:spacing w:before="0" w:beforeAutospacing="0" w:after="0" w:afterAutospacing="0"/>
              <w:ind w:left="1195"/>
              <w:rPr>
                <w:rFonts w:ascii="Arial" w:hAnsi="Arial" w:cs="Arial"/>
                <w:i/>
                <w:iCs/>
                <w:sz w:val="18"/>
                <w:szCs w:val="18"/>
                <w:lang w:val="en-GB"/>
              </w:rPr>
            </w:pPr>
            <w:ins w:id="58" w:author="SDEV" w:date="2025-06-05T17:06:00Z">
              <w:r w:rsidRPr="00847423">
                <w:rPr>
                  <w:rFonts w:ascii="Arial" w:hAnsi="Arial" w:cs="Arial"/>
                  <w:i/>
                  <w:iCs/>
                  <w:sz w:val="18"/>
                  <w:szCs w:val="18"/>
                  <w:lang w:val="en-GB"/>
                  <w:rPrChange w:id="59" w:author="SDEV" w:date="2025-06-05T17:06:00Z">
                    <w:rPr>
                      <w:rFonts w:ascii="Arial" w:hAnsi="Arial" w:cs="Arial"/>
                      <w:sz w:val="18"/>
                      <w:szCs w:val="18"/>
                      <w:lang w:val="en-GB"/>
                    </w:rPr>
                  </w:rPrChange>
                </w:rPr>
                <w:t xml:space="preserve">ELSE &lt;CD119D-TRANSIT </w:t>
              </w:r>
              <w:proofErr w:type="spellStart"/>
              <w:r w:rsidRPr="00847423">
                <w:rPr>
                  <w:rFonts w:ascii="Arial" w:hAnsi="Arial" w:cs="Arial"/>
                  <w:i/>
                  <w:iCs/>
                  <w:sz w:val="18"/>
                  <w:szCs w:val="18"/>
                  <w:lang w:val="en-GB"/>
                  <w:rPrChange w:id="60" w:author="SDEV" w:date="2025-06-05T17:06:00Z">
                    <w:rPr>
                      <w:rFonts w:ascii="Arial" w:hAnsi="Arial" w:cs="Arial"/>
                      <w:sz w:val="18"/>
                      <w:szCs w:val="18"/>
                      <w:lang w:val="en-GB"/>
                    </w:rPr>
                  </w:rPrChange>
                </w:rPr>
                <w:t>OPERATION.Text</w:t>
              </w:r>
              <w:proofErr w:type="spellEnd"/>
              <w:r w:rsidRPr="00847423">
                <w:rPr>
                  <w:rFonts w:ascii="Arial" w:hAnsi="Arial" w:cs="Arial"/>
                  <w:i/>
                  <w:iCs/>
                  <w:sz w:val="18"/>
                  <w:szCs w:val="18"/>
                  <w:lang w:val="en-GB"/>
                  <w:rPrChange w:id="61" w:author="SDEV" w:date="2025-06-05T17:06:00Z">
                    <w:rPr>
                      <w:rFonts w:ascii="Arial" w:hAnsi="Arial" w:cs="Arial"/>
                      <w:sz w:val="18"/>
                      <w:szCs w:val="18"/>
                      <w:lang w:val="en-GB"/>
                    </w:rPr>
                  </w:rPrChange>
                </w:rPr>
                <w:t xml:space="preserve">&gt; = "O" </w:t>
              </w:r>
            </w:ins>
          </w:p>
          <w:p w14:paraId="7004D60D" w14:textId="77777777" w:rsidR="003F355E" w:rsidRDefault="003F355E" w:rsidP="003F355E">
            <w:pPr>
              <w:pStyle w:val="NormalWeb"/>
              <w:tabs>
                <w:tab w:val="left" w:pos="1195"/>
              </w:tabs>
              <w:spacing w:before="0" w:beforeAutospacing="0" w:after="0" w:afterAutospacing="0"/>
              <w:ind w:left="1195"/>
              <w:rPr>
                <w:rFonts w:ascii="Arial" w:hAnsi="Arial" w:cs="Arial"/>
                <w:i/>
                <w:iCs/>
                <w:sz w:val="18"/>
                <w:szCs w:val="18"/>
                <w:lang w:val="en-GB"/>
              </w:rPr>
            </w:pPr>
          </w:p>
          <w:p w14:paraId="575FC553" w14:textId="591C6BC3" w:rsidR="003F355E" w:rsidRPr="003F355E" w:rsidRDefault="003F355E" w:rsidP="003F355E">
            <w:pPr>
              <w:pStyle w:val="NormalWeb"/>
              <w:tabs>
                <w:tab w:val="left" w:pos="1195"/>
              </w:tabs>
              <w:spacing w:before="0" w:beforeAutospacing="0" w:after="0" w:afterAutospacing="0"/>
              <w:ind w:left="1195"/>
              <w:rPr>
                <w:rFonts w:ascii="Arial" w:hAnsi="Arial" w:cs="Arial"/>
                <w:b/>
                <w:bCs/>
                <w:i/>
                <w:iCs/>
                <w:sz w:val="18"/>
                <w:szCs w:val="18"/>
                <w:lang w:val="en-GB"/>
              </w:rPr>
            </w:pPr>
            <w:r w:rsidRPr="003F355E">
              <w:rPr>
                <w:rFonts w:ascii="Arial" w:hAnsi="Arial" w:cs="Arial"/>
                <w:b/>
                <w:bCs/>
                <w:i/>
                <w:iCs/>
                <w:sz w:val="18"/>
                <w:szCs w:val="18"/>
                <w:highlight w:val="green"/>
                <w:lang w:val="en-GB"/>
              </w:rPr>
              <w:t>Appendix K:</w:t>
            </w:r>
          </w:p>
          <w:p w14:paraId="0E0D7B2B" w14:textId="77777777" w:rsidR="003F355E" w:rsidRDefault="003F355E" w:rsidP="003F355E">
            <w:pPr>
              <w:pStyle w:val="NormalWeb"/>
              <w:tabs>
                <w:tab w:val="left" w:pos="1195"/>
              </w:tabs>
              <w:spacing w:before="0" w:beforeAutospacing="0" w:after="0" w:afterAutospacing="0"/>
              <w:ind w:left="1195"/>
              <w:rPr>
                <w:ins w:id="62" w:author="SDEV" w:date="2025-06-06T14:50:00Z"/>
                <w:rFonts w:ascii="Arial" w:hAnsi="Arial" w:cs="Arial"/>
                <w:sz w:val="18"/>
                <w:szCs w:val="18"/>
              </w:rPr>
            </w:pPr>
            <w:ins w:id="63" w:author="SDEV" w:date="2025-06-06T14:50:00Z">
              <w:r>
                <w:rPr>
                  <w:rFonts w:ascii="Arial" w:hAnsi="Arial" w:cs="Arial"/>
                  <w:sz w:val="18"/>
                  <w:szCs w:val="18"/>
                </w:rPr>
                <w:t>Validated by Sender: Required</w:t>
              </w:r>
            </w:ins>
          </w:p>
          <w:p w14:paraId="363AE196" w14:textId="77777777" w:rsidR="003F355E" w:rsidRPr="00861DA7" w:rsidRDefault="003F355E" w:rsidP="003F355E">
            <w:pPr>
              <w:pStyle w:val="NormalWeb"/>
              <w:tabs>
                <w:tab w:val="left" w:pos="1195"/>
              </w:tabs>
              <w:spacing w:before="0" w:beforeAutospacing="0" w:after="0" w:afterAutospacing="0"/>
              <w:ind w:left="1195"/>
              <w:rPr>
                <w:ins w:id="64" w:author="SDEV" w:date="2025-06-05T17:06:00Z"/>
                <w:rFonts w:ascii="Arial" w:hAnsi="Arial" w:cs="Arial"/>
                <w:sz w:val="18"/>
                <w:szCs w:val="18"/>
                <w:rPrChange w:id="65" w:author="SDEV" w:date="2025-06-06T14:50:00Z">
                  <w:rPr>
                    <w:ins w:id="66" w:author="SDEV" w:date="2025-06-05T17:06:00Z"/>
                    <w:rFonts w:ascii="Arial" w:hAnsi="Arial" w:cs="Arial"/>
                    <w:sz w:val="18"/>
                    <w:szCs w:val="18"/>
                    <w:lang w:val="en-GB"/>
                  </w:rPr>
                </w:rPrChange>
              </w:rPr>
              <w:pPrChange w:id="67" w:author="SDEV" w:date="2025-06-05T17:06:00Z">
                <w:pPr>
                  <w:pStyle w:val="NormalWeb"/>
                  <w:tabs>
                    <w:tab w:val="left" w:pos="1195"/>
                  </w:tabs>
                  <w:spacing w:before="0" w:beforeAutospacing="0" w:after="0" w:afterAutospacing="0"/>
                </w:pPr>
              </w:pPrChange>
            </w:pPr>
            <w:ins w:id="68" w:author="SDEV" w:date="2025-06-06T14:50:00Z">
              <w:r>
                <w:rPr>
                  <w:rFonts w:ascii="Arial" w:hAnsi="Arial" w:cs="Arial"/>
                  <w:sz w:val="18"/>
                  <w:szCs w:val="18"/>
                </w:rPr>
                <w:t>Validated by Recipient: Strongly Recommended</w:t>
              </w:r>
            </w:ins>
          </w:p>
          <w:p w14:paraId="002B0939" w14:textId="77777777" w:rsidR="003F355E" w:rsidRPr="00CE5F31" w:rsidRDefault="003F355E" w:rsidP="003F355E">
            <w:pPr>
              <w:pStyle w:val="NormalWeb"/>
              <w:tabs>
                <w:tab w:val="left" w:pos="1195"/>
              </w:tabs>
              <w:spacing w:before="0" w:beforeAutospacing="0" w:after="0" w:afterAutospacing="0"/>
              <w:ind w:left="1195"/>
              <w:rPr>
                <w:ins w:id="69" w:author="SDEV" w:date="2025-06-06T14:49:00Z"/>
                <w:rFonts w:ascii="Arial" w:hAnsi="Arial" w:cs="Arial"/>
                <w:i/>
                <w:iCs/>
                <w:sz w:val="18"/>
                <w:szCs w:val="18"/>
                <w:rPrChange w:id="70" w:author="SOFTDEV" w:date="2025-06-11T14:07:00Z">
                  <w:rPr>
                    <w:ins w:id="71" w:author="SDEV" w:date="2025-06-06T14:49:00Z"/>
                    <w:rFonts w:ascii="Arial" w:hAnsi="Arial" w:cs="Arial"/>
                    <w:i/>
                    <w:iCs/>
                    <w:sz w:val="18"/>
                    <w:szCs w:val="18"/>
                    <w:lang w:val="el-GR"/>
                  </w:rPr>
                </w:rPrChange>
              </w:rPr>
            </w:pPr>
          </w:p>
          <w:p w14:paraId="1D01D44E" w14:textId="77777777" w:rsidR="003F355E" w:rsidRPr="00530FF3" w:rsidRDefault="003F355E" w:rsidP="0052174A">
            <w:pPr>
              <w:pStyle w:val="NormalWeb"/>
              <w:tabs>
                <w:tab w:val="left" w:pos="1195"/>
              </w:tabs>
              <w:spacing w:before="0" w:beforeAutospacing="0" w:after="0" w:afterAutospacing="0"/>
              <w:ind w:left="1195"/>
              <w:rPr>
                <w:rFonts w:ascii="Arial" w:hAnsi="Arial" w:cs="Arial"/>
                <w:i/>
                <w:iCs/>
                <w:sz w:val="18"/>
                <w:szCs w:val="18"/>
                <w:lang w:val="en-GB"/>
              </w:rPr>
            </w:pPr>
          </w:p>
          <w:p w14:paraId="6CA6313A" w14:textId="77777777" w:rsidR="0052174A" w:rsidRPr="002928D2" w:rsidRDefault="0052174A" w:rsidP="0052174A">
            <w:pPr>
              <w:pStyle w:val="NormalWeb"/>
              <w:tabs>
                <w:tab w:val="left" w:pos="1195"/>
              </w:tabs>
              <w:spacing w:before="0" w:beforeAutospacing="0" w:after="0" w:afterAutospacing="0"/>
              <w:rPr>
                <w:rFonts w:ascii="Arial" w:hAnsi="Arial" w:cs="Arial"/>
                <w:sz w:val="18"/>
                <w:szCs w:val="18"/>
                <w:lang w:val="en-GB"/>
              </w:rPr>
            </w:pPr>
          </w:p>
          <w:p w14:paraId="33258A9A" w14:textId="77777777" w:rsidR="002928D2" w:rsidRPr="002928D2" w:rsidRDefault="002928D2" w:rsidP="0052174A">
            <w:pPr>
              <w:pStyle w:val="NormalWeb"/>
              <w:tabs>
                <w:tab w:val="left" w:pos="1195"/>
              </w:tabs>
              <w:spacing w:before="0" w:beforeAutospacing="0" w:after="0" w:afterAutospacing="0"/>
              <w:rPr>
                <w:rFonts w:ascii="Arial" w:hAnsi="Arial" w:cs="Arial"/>
                <w:sz w:val="18"/>
                <w:szCs w:val="18"/>
                <w:lang w:val="en-GB"/>
              </w:rPr>
            </w:pPr>
          </w:p>
          <w:p w14:paraId="1032E065" w14:textId="341A9736" w:rsidR="002928D2" w:rsidRPr="00530FF3" w:rsidRDefault="00530FF3" w:rsidP="0052174A">
            <w:pPr>
              <w:pStyle w:val="NormalWeb"/>
              <w:tabs>
                <w:tab w:val="left" w:pos="1195"/>
              </w:tabs>
              <w:spacing w:before="0" w:beforeAutospacing="0" w:after="0" w:afterAutospacing="0"/>
              <w:rPr>
                <w:rFonts w:ascii="Arial" w:hAnsi="Arial" w:cs="Arial"/>
                <w:b/>
                <w:bCs/>
                <w:color w:val="00B050"/>
                <w:sz w:val="18"/>
                <w:szCs w:val="18"/>
                <w:lang w:val="en-GB"/>
              </w:rPr>
            </w:pPr>
            <w:r>
              <w:rPr>
                <w:rFonts w:ascii="Arial" w:hAnsi="Arial" w:cs="Arial"/>
                <w:sz w:val="18"/>
                <w:szCs w:val="18"/>
                <w:lang w:val="en-GB"/>
              </w:rPr>
              <w:t xml:space="preserve"> </w:t>
            </w:r>
            <w:r w:rsidR="002928D2" w:rsidRPr="00530FF3">
              <w:rPr>
                <w:rFonts w:ascii="Arial" w:hAnsi="Arial" w:cs="Arial"/>
                <w:b/>
                <w:bCs/>
                <w:color w:val="00B050"/>
                <w:sz w:val="18"/>
                <w:szCs w:val="18"/>
                <w:lang w:val="en-GB"/>
              </w:rPr>
              <w:t>DDNTA Appendix X - The ctypes.xsd will be changed as follows:</w:t>
            </w:r>
          </w:p>
          <w:p w14:paraId="3CB944A4" w14:textId="77777777" w:rsidR="002928D2" w:rsidRPr="002928D2" w:rsidRDefault="002928D2" w:rsidP="0052174A">
            <w:pPr>
              <w:pStyle w:val="NormalWeb"/>
              <w:tabs>
                <w:tab w:val="left" w:pos="1195"/>
              </w:tabs>
              <w:spacing w:before="0" w:beforeAutospacing="0" w:after="0" w:afterAutospacing="0"/>
              <w:rPr>
                <w:rFonts w:ascii="Arial" w:hAnsi="Arial" w:cs="Arial"/>
                <w:sz w:val="18"/>
                <w:szCs w:val="18"/>
                <w:lang w:val="en-GB"/>
              </w:rPr>
            </w:pPr>
          </w:p>
          <w:p w14:paraId="08FE4A22"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&lt;xs:complexType name="</w:t>
            </w:r>
            <w:r w:rsidRPr="006D4F88">
              <w:rPr>
                <w:rFonts w:ascii="Courier New" w:hAnsi="Courier New" w:cs="Courier New"/>
                <w:b/>
                <w:bCs/>
                <w:sz w:val="18"/>
                <w:szCs w:val="18"/>
                <w:lang w:val="en-GB"/>
              </w:rPr>
              <w:t>TransitOperationType42</w:t>
            </w:r>
            <w:r w:rsidRPr="002928D2">
              <w:rPr>
                <w:rFonts w:ascii="Courier New" w:hAnsi="Courier New" w:cs="Courier New"/>
                <w:sz w:val="18"/>
                <w:szCs w:val="18"/>
                <w:lang w:val="en-GB"/>
              </w:rPr>
              <w:t>"&gt;</w:t>
            </w:r>
          </w:p>
          <w:p w14:paraId="1E6EBA91"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t>&lt;xs:annotation&gt;</w:t>
            </w:r>
          </w:p>
          <w:p w14:paraId="18F819B4"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t>&lt;xs:documentation&gt;</w:t>
            </w:r>
          </w:p>
          <w:p w14:paraId="00FEDDBE"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&lt;usedBy&gt;Used by 1/124 messages: CD119D&lt;/usedBy&gt;</w:t>
            </w:r>
          </w:p>
          <w:p w14:paraId="4C8D8336"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t>&lt;/xs:documentation&gt;</w:t>
            </w:r>
          </w:p>
          <w:p w14:paraId="6BEF8981"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t>&lt;/xs:annotation&gt;</w:t>
            </w:r>
          </w:p>
          <w:p w14:paraId="5F7B0BD4"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t>&lt;xs:sequence&gt;</w:t>
            </w:r>
          </w:p>
          <w:p w14:paraId="0E81A87F"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t>&lt;xs:element name="MRN" type="</w:t>
            </w:r>
            <w:r w:rsidRPr="00530FF3">
              <w:rPr>
                <w:rFonts w:ascii="Courier New" w:hAnsi="Courier New" w:cs="Courier New"/>
                <w:b/>
                <w:bCs/>
                <w:color w:val="00B050"/>
                <w:sz w:val="18"/>
                <w:szCs w:val="18"/>
                <w:lang w:val="en-GB"/>
              </w:rPr>
              <w:t>MRN</w:t>
            </w:r>
            <w:r w:rsidRPr="002928D2">
              <w:rPr>
                <w:rFonts w:ascii="Courier New" w:hAnsi="Courier New" w:cs="Courier New"/>
                <w:sz w:val="18"/>
                <w:szCs w:val="18"/>
                <w:lang w:val="en-GB"/>
              </w:rPr>
              <w:t>ContentType05"&gt;</w:t>
            </w:r>
          </w:p>
          <w:p w14:paraId="1F29D9DE"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&lt;xs:annotation&gt;</w:t>
            </w:r>
          </w:p>
          <w:p w14:paraId="2397E94D"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&lt;xs:documentation&gt;</w:t>
            </w:r>
          </w:p>
          <w:p w14:paraId="15DDE5AC"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&lt;description value="MRN"/&gt;</w:t>
            </w:r>
          </w:p>
          <w:p w14:paraId="7CC0C1E3"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&lt;format value="an18"/&gt;</w:t>
            </w:r>
          </w:p>
          <w:p w14:paraId="09DB0978"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&lt;optionality value="R"/&gt;</w:t>
            </w:r>
          </w:p>
          <w:p w14:paraId="3306F891"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&lt;xsdBaseType value="MRNType"/&gt;</w:t>
            </w:r>
          </w:p>
          <w:p w14:paraId="2D7AA074"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&lt;/xs:documentation&gt;</w:t>
            </w:r>
          </w:p>
          <w:p w14:paraId="546A4A72"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&lt;/xs:annotation&gt;</w:t>
            </w:r>
          </w:p>
          <w:p w14:paraId="0CB6DC1F"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t>&lt;/xs:element&gt;</w:t>
            </w:r>
          </w:p>
          <w:p w14:paraId="5E274988" w14:textId="4298D02D"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t>&lt;</w:t>
            </w:r>
            <w:proofErr w:type="spellStart"/>
            <w:r w:rsidRPr="002928D2">
              <w:rPr>
                <w:rFonts w:ascii="Courier New" w:hAnsi="Courier New" w:cs="Courier New"/>
                <w:sz w:val="18"/>
                <w:szCs w:val="18"/>
                <w:lang w:val="en-GB"/>
              </w:rPr>
              <w:t>xs:element</w:t>
            </w:r>
            <w:proofErr w:type="spellEnd"/>
            <w:r w:rsidRPr="002928D2">
              <w:rPr>
                <w:rFonts w:ascii="Courier New" w:hAnsi="Courier New" w:cs="Courier New"/>
                <w:sz w:val="18"/>
                <w:szCs w:val="18"/>
                <w:lang w:val="en-GB"/>
              </w:rPr>
              <w:t xml:space="preserve"> name="</w:t>
            </w:r>
            <w:proofErr w:type="spellStart"/>
            <w:r w:rsidRPr="00530FF3">
              <w:rPr>
                <w:rFonts w:ascii="Courier New" w:hAnsi="Courier New" w:cs="Courier New"/>
                <w:strike/>
                <w:color w:val="FF0000"/>
                <w:sz w:val="18"/>
                <w:szCs w:val="18"/>
                <w:lang w:val="en-GB"/>
              </w:rPr>
              <w:t>movementStoppedDate</w:t>
            </w:r>
            <w:r w:rsidRPr="00530FF3">
              <w:rPr>
                <w:rFonts w:ascii="Courier New" w:hAnsi="Courier New" w:cs="Courier New"/>
                <w:b/>
                <w:bCs/>
                <w:sz w:val="18"/>
                <w:szCs w:val="18"/>
                <w:highlight w:val="yellow"/>
                <w:lang w:val="en-GB"/>
              </w:rPr>
              <w:t>passageRefusalDate</w:t>
            </w:r>
            <w:proofErr w:type="spellEnd"/>
            <w:r w:rsidRPr="002928D2">
              <w:rPr>
                <w:rFonts w:ascii="Courier New" w:hAnsi="Courier New" w:cs="Courier New"/>
                <w:sz w:val="18"/>
                <w:szCs w:val="18"/>
                <w:lang w:val="en-GB"/>
              </w:rPr>
              <w:t>" type="</w:t>
            </w:r>
            <w:r>
              <w:t xml:space="preserve"> </w:t>
            </w:r>
            <w:proofErr w:type="spellStart"/>
            <w:r w:rsidRPr="00530FF3">
              <w:rPr>
                <w:rFonts w:ascii="Courier New" w:hAnsi="Courier New" w:cs="Courier New"/>
                <w:strike/>
                <w:color w:val="FF0000"/>
                <w:sz w:val="18"/>
                <w:szCs w:val="18"/>
                <w:lang w:val="en-GB"/>
              </w:rPr>
              <w:t>MovementStoppedDateContentType</w:t>
            </w:r>
            <w:r w:rsidRPr="00530FF3">
              <w:rPr>
                <w:rFonts w:ascii="Courier New" w:hAnsi="Courier New" w:cs="Courier New"/>
                <w:b/>
                <w:bCs/>
                <w:sz w:val="18"/>
                <w:szCs w:val="18"/>
                <w:highlight w:val="yellow"/>
                <w:lang w:val="en-GB"/>
              </w:rPr>
              <w:t>PassageRefusalDateContentType</w:t>
            </w:r>
            <w:proofErr w:type="spellEnd"/>
            <w:r w:rsidRPr="002928D2">
              <w:rPr>
                <w:rFonts w:ascii="Courier New" w:hAnsi="Courier New" w:cs="Courier New"/>
                <w:sz w:val="18"/>
                <w:szCs w:val="18"/>
                <w:lang w:val="en-GB"/>
              </w:rPr>
              <w:t>"&gt;</w:t>
            </w:r>
          </w:p>
          <w:p w14:paraId="243CD00F"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&lt;xs:annotation&gt;</w:t>
            </w:r>
          </w:p>
          <w:p w14:paraId="4C068745" w14:textId="0926DEBC" w:rsidR="002928D2" w:rsidRPr="002928D2" w:rsidRDefault="002928D2" w:rsidP="00530FF3">
            <w:pPr>
              <w:pStyle w:val="NormalWeb"/>
              <w:tabs>
                <w:tab w:val="left" w:pos="1195"/>
              </w:tabs>
              <w:spacing w:before="0" w:beforeAutospacing="0" w:after="0" w:afterAutospacing="0"/>
              <w:ind w:left="2880"/>
              <w:rPr>
                <w:rFonts w:ascii="Courier New" w:hAnsi="Courier New" w:cs="Courier New"/>
                <w:sz w:val="18"/>
                <w:szCs w:val="18"/>
                <w:lang w:val="en-GB"/>
              </w:rPr>
            </w:pPr>
            <w:r w:rsidRPr="002928D2">
              <w:rPr>
                <w:rFonts w:ascii="Courier New" w:hAnsi="Courier New" w:cs="Courier New"/>
                <w:sz w:val="18"/>
                <w:szCs w:val="18"/>
                <w:lang w:val="en-GB"/>
              </w:rPr>
              <w:t>&lt;xs:documentation&gt;</w:t>
            </w:r>
          </w:p>
          <w:p w14:paraId="31804845" w14:textId="51189F0C" w:rsidR="002928D2" w:rsidRPr="002928D2" w:rsidRDefault="002928D2" w:rsidP="00530FF3">
            <w:pPr>
              <w:pStyle w:val="NormalWeb"/>
              <w:tabs>
                <w:tab w:val="left" w:pos="1195"/>
              </w:tabs>
              <w:spacing w:before="0" w:beforeAutospacing="0" w:after="0" w:afterAutospacing="0"/>
              <w:ind w:left="3600"/>
              <w:rPr>
                <w:rFonts w:ascii="Courier New" w:hAnsi="Courier New" w:cs="Courier New"/>
                <w:sz w:val="18"/>
                <w:szCs w:val="18"/>
                <w:lang w:val="en-GB"/>
              </w:rPr>
            </w:pPr>
            <w:r w:rsidRPr="002928D2">
              <w:rPr>
                <w:rFonts w:ascii="Courier New" w:hAnsi="Courier New" w:cs="Courier New"/>
                <w:sz w:val="18"/>
                <w:szCs w:val="18"/>
                <w:lang w:val="en-GB"/>
              </w:rPr>
              <w:t>&lt;description value="</w:t>
            </w:r>
            <w:r>
              <w:t xml:space="preserve"> </w:t>
            </w:r>
            <w:r w:rsidRPr="00530FF3">
              <w:rPr>
                <w:rFonts w:ascii="Courier New" w:hAnsi="Courier New" w:cs="Courier New"/>
                <w:strike/>
                <w:color w:val="FF0000"/>
                <w:sz w:val="18"/>
                <w:szCs w:val="18"/>
                <w:lang w:val="en-GB"/>
              </w:rPr>
              <w:t>Movement stopped</w:t>
            </w:r>
            <w:r w:rsidRPr="002928D2">
              <w:rPr>
                <w:rFonts w:ascii="Courier New" w:hAnsi="Courier New" w:cs="Courier New"/>
                <w:sz w:val="18"/>
                <w:szCs w:val="18"/>
                <w:lang w:val="en-GB"/>
              </w:rPr>
              <w:t xml:space="preserve"> </w:t>
            </w:r>
            <w:r w:rsidRPr="00530FF3">
              <w:rPr>
                <w:rFonts w:ascii="Courier New" w:hAnsi="Courier New" w:cs="Courier New"/>
                <w:b/>
                <w:bCs/>
                <w:sz w:val="18"/>
                <w:szCs w:val="18"/>
                <w:highlight w:val="yellow"/>
                <w:lang w:val="en-GB"/>
              </w:rPr>
              <w:t>Passage refusal</w:t>
            </w:r>
            <w:r w:rsidRPr="002928D2">
              <w:rPr>
                <w:rFonts w:ascii="Courier New" w:hAnsi="Courier New" w:cs="Courier New"/>
                <w:sz w:val="18"/>
                <w:szCs w:val="18"/>
                <w:lang w:val="en-GB"/>
              </w:rPr>
              <w:t xml:space="preserve"> date"/&gt;</w:t>
            </w:r>
          </w:p>
          <w:p w14:paraId="21614F9E"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&lt;format value="an10"/&gt;</w:t>
            </w:r>
          </w:p>
          <w:p w14:paraId="2D381DFE"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&lt;optionality value="R"/&gt;</w:t>
            </w:r>
          </w:p>
          <w:p w14:paraId="5CE35896"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&lt;/xs:documentation&gt;</w:t>
            </w:r>
          </w:p>
          <w:p w14:paraId="18CA5EFE"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r>
            <w:r w:rsidRPr="002928D2">
              <w:rPr>
                <w:rFonts w:ascii="Courier New" w:hAnsi="Courier New" w:cs="Courier New"/>
                <w:sz w:val="18"/>
                <w:szCs w:val="18"/>
                <w:lang w:val="en-GB"/>
              </w:rPr>
              <w:tab/>
              <w:t>&lt;/xs:annotation&gt;</w:t>
            </w:r>
          </w:p>
          <w:p w14:paraId="26AAEA5A"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r>
            <w:r w:rsidRPr="002928D2">
              <w:rPr>
                <w:rFonts w:ascii="Courier New" w:hAnsi="Courier New" w:cs="Courier New"/>
                <w:sz w:val="18"/>
                <w:szCs w:val="18"/>
                <w:lang w:val="en-GB"/>
              </w:rPr>
              <w:tab/>
              <w:t>&lt;/xs:element&gt;</w:t>
            </w:r>
          </w:p>
          <w:p w14:paraId="05ED3B64" w14:textId="457FA47C" w:rsidR="002928D2" w:rsidRPr="00530FF3" w:rsidRDefault="002928D2" w:rsidP="00530FF3">
            <w:pPr>
              <w:pStyle w:val="NormalWeb"/>
              <w:tabs>
                <w:tab w:val="left" w:pos="1195"/>
              </w:tabs>
              <w:spacing w:before="0" w:beforeAutospacing="0" w:after="0" w:afterAutospacing="0"/>
              <w:ind w:left="1447" w:hanging="567"/>
              <w:rPr>
                <w:rFonts w:ascii="Courier New" w:hAnsi="Courier New" w:cs="Courier New"/>
                <w:b/>
                <w:bCs/>
                <w:sz w:val="18"/>
                <w:szCs w:val="18"/>
                <w:highlight w:val="yellow"/>
                <w:lang w:val="en-GB"/>
              </w:rPr>
            </w:pPr>
            <w:r w:rsidRPr="00530FF3">
              <w:rPr>
                <w:rFonts w:ascii="Courier New" w:hAnsi="Courier New" w:cs="Courier New"/>
                <w:b/>
                <w:bCs/>
                <w:sz w:val="18"/>
                <w:szCs w:val="18"/>
                <w:lang w:val="en-GB"/>
              </w:rPr>
              <w:tab/>
            </w:r>
            <w:r w:rsidRPr="00530FF3">
              <w:rPr>
                <w:rFonts w:ascii="Courier New" w:hAnsi="Courier New" w:cs="Courier New"/>
                <w:b/>
                <w:bCs/>
                <w:sz w:val="18"/>
                <w:szCs w:val="18"/>
                <w:lang w:val="en-GB"/>
              </w:rPr>
              <w:tab/>
            </w:r>
            <w:r w:rsidRPr="00530FF3">
              <w:rPr>
                <w:rFonts w:ascii="Courier New" w:hAnsi="Courier New" w:cs="Courier New"/>
                <w:b/>
                <w:bCs/>
                <w:sz w:val="18"/>
                <w:szCs w:val="18"/>
                <w:highlight w:val="yellow"/>
                <w:lang w:val="en-GB"/>
              </w:rPr>
              <w:t>&lt;xs:element name="passageRefusalReasonCode"</w:t>
            </w:r>
            <w:r>
              <w:rPr>
                <w:rFonts w:ascii="Courier New" w:hAnsi="Courier New" w:cs="Courier New"/>
                <w:b/>
                <w:bCs/>
                <w:sz w:val="18"/>
                <w:szCs w:val="18"/>
                <w:highlight w:val="yellow"/>
                <w:lang w:val="en-GB"/>
              </w:rPr>
              <w:br/>
            </w:r>
            <w:r w:rsidRPr="00530FF3">
              <w:rPr>
                <w:rFonts w:ascii="Courier New" w:hAnsi="Courier New" w:cs="Courier New"/>
                <w:b/>
                <w:bCs/>
                <w:sz w:val="18"/>
                <w:szCs w:val="18"/>
                <w:lang w:val="en-GB"/>
              </w:rPr>
              <w:t xml:space="preserve">  </w:t>
            </w:r>
            <w:r w:rsidRPr="00530FF3">
              <w:rPr>
                <w:rFonts w:ascii="Courier New" w:hAnsi="Courier New" w:cs="Courier New"/>
                <w:b/>
                <w:bCs/>
                <w:sz w:val="18"/>
                <w:szCs w:val="18"/>
                <w:highlight w:val="yellow"/>
                <w:lang w:val="en-GB"/>
              </w:rPr>
              <w:t>type="PassageRefusalReasonCodeContentType"&gt;</w:t>
            </w:r>
          </w:p>
          <w:p w14:paraId="790C23BF" w14:textId="0431A111" w:rsidR="002928D2" w:rsidRPr="00530FF3" w:rsidRDefault="002928D2" w:rsidP="00530FF3">
            <w:pPr>
              <w:pStyle w:val="NormalWeb"/>
              <w:tabs>
                <w:tab w:val="left" w:pos="1195"/>
              </w:tabs>
              <w:spacing w:before="0" w:beforeAutospacing="0" w:after="0" w:afterAutospacing="0"/>
              <w:ind w:left="216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&lt;xs:annotation&gt;</w:t>
            </w:r>
          </w:p>
          <w:p w14:paraId="61C44DF8" w14:textId="51928C59" w:rsidR="002928D2" w:rsidRPr="00530FF3" w:rsidRDefault="002928D2" w:rsidP="00530FF3">
            <w:pPr>
              <w:pStyle w:val="NormalWeb"/>
              <w:tabs>
                <w:tab w:val="left" w:pos="1195"/>
              </w:tabs>
              <w:spacing w:before="0" w:beforeAutospacing="0" w:after="0" w:afterAutospacing="0"/>
              <w:ind w:left="288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&lt;xs:documentation&gt;</w:t>
            </w:r>
          </w:p>
          <w:p w14:paraId="42F01F66" w14:textId="05802167" w:rsidR="002928D2" w:rsidRPr="00530FF3" w:rsidRDefault="002928D2" w:rsidP="00530FF3">
            <w:pPr>
              <w:pStyle w:val="NormalWeb"/>
              <w:tabs>
                <w:tab w:val="left" w:pos="1195"/>
              </w:tabs>
              <w:spacing w:before="0" w:beforeAutospacing="0" w:after="0" w:afterAutospacing="0"/>
              <w:ind w:left="360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&lt;description value="Passage refusal reason code"/&gt;</w:t>
            </w:r>
          </w:p>
          <w:p w14:paraId="10F17302" w14:textId="6D80E800" w:rsidR="002928D2" w:rsidRPr="00530FF3" w:rsidRDefault="002928D2" w:rsidP="00530FF3">
            <w:pPr>
              <w:pStyle w:val="NormalWeb"/>
              <w:tabs>
                <w:tab w:val="left" w:pos="1195"/>
              </w:tabs>
              <w:spacing w:before="0" w:beforeAutospacing="0" w:after="0" w:afterAutospacing="0"/>
              <w:ind w:left="360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lastRenderedPageBreak/>
              <w:t>&lt;codeList code="CL238" type="business" name="PassageRefusalReasonCode"/&gt;</w:t>
            </w:r>
          </w:p>
          <w:p w14:paraId="19D5DD3C" w14:textId="5BA7F984" w:rsidR="002928D2" w:rsidRPr="00530FF3" w:rsidRDefault="002928D2" w:rsidP="00530FF3">
            <w:pPr>
              <w:pStyle w:val="NormalWeb"/>
              <w:tabs>
                <w:tab w:val="left" w:pos="1195"/>
              </w:tabs>
              <w:spacing w:before="0" w:beforeAutospacing="0" w:after="0" w:afterAutospacing="0"/>
              <w:ind w:left="360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&lt;format value="n..2"/&gt;</w:t>
            </w:r>
          </w:p>
          <w:p w14:paraId="3C95018B" w14:textId="7C77EC2C" w:rsidR="002928D2" w:rsidRPr="00530FF3" w:rsidRDefault="002928D2" w:rsidP="00530FF3">
            <w:pPr>
              <w:pStyle w:val="NormalWeb"/>
              <w:tabs>
                <w:tab w:val="left" w:pos="1195"/>
              </w:tabs>
              <w:spacing w:before="0" w:beforeAutospacing="0" w:after="0" w:afterAutospacing="0"/>
              <w:ind w:left="360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&lt;optionality value="R"/&gt;</w:t>
            </w:r>
          </w:p>
          <w:p w14:paraId="3B68F48F" w14:textId="4B436F6E" w:rsidR="002928D2" w:rsidRPr="00530FF3" w:rsidRDefault="002928D2" w:rsidP="00530FF3">
            <w:pPr>
              <w:pStyle w:val="NormalWeb"/>
              <w:tabs>
                <w:tab w:val="left" w:pos="1195"/>
              </w:tabs>
              <w:spacing w:before="0" w:beforeAutospacing="0" w:after="0" w:afterAutospacing="0"/>
              <w:ind w:left="288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&lt;/xs:documentation&gt;</w:t>
            </w:r>
          </w:p>
          <w:p w14:paraId="447ADB3B" w14:textId="418CC0DD" w:rsidR="002928D2" w:rsidRPr="00530FF3" w:rsidRDefault="002928D2" w:rsidP="00530FF3">
            <w:pPr>
              <w:pStyle w:val="NormalWeb"/>
              <w:tabs>
                <w:tab w:val="left" w:pos="1195"/>
              </w:tabs>
              <w:spacing w:before="0" w:beforeAutospacing="0" w:after="0" w:afterAutospacing="0"/>
              <w:ind w:left="216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&lt;/xs:annotation&gt;</w:t>
            </w:r>
          </w:p>
          <w:p w14:paraId="383932A3" w14:textId="135CF868" w:rsidR="002928D2" w:rsidRPr="00530FF3" w:rsidRDefault="002928D2" w:rsidP="00530FF3">
            <w:pPr>
              <w:pStyle w:val="NormalWeb"/>
              <w:tabs>
                <w:tab w:val="left" w:pos="1195"/>
              </w:tabs>
              <w:spacing w:before="0" w:beforeAutospacing="0" w:after="0" w:afterAutospacing="0"/>
              <w:ind w:left="144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&lt;/xs:element&gt;</w:t>
            </w:r>
          </w:p>
          <w:p w14:paraId="055866A5" w14:textId="3A61035A" w:rsidR="002928D2" w:rsidRPr="00530FF3" w:rsidRDefault="002928D2" w:rsidP="00530FF3">
            <w:pPr>
              <w:pStyle w:val="NormalWeb"/>
              <w:tabs>
                <w:tab w:val="left" w:pos="1195"/>
              </w:tabs>
              <w:spacing w:before="0" w:beforeAutospacing="0" w:after="0" w:afterAutospacing="0"/>
              <w:ind w:left="144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w:t>
            </w:r>
            <w:proofErr w:type="spellStart"/>
            <w:r w:rsidRPr="00530FF3">
              <w:rPr>
                <w:rFonts w:ascii="Courier New" w:hAnsi="Courier New" w:cs="Courier New"/>
                <w:b/>
                <w:bCs/>
                <w:sz w:val="18"/>
                <w:szCs w:val="18"/>
                <w:highlight w:val="yellow"/>
                <w:lang w:val="en-GB"/>
              </w:rPr>
              <w:t>xs:element</w:t>
            </w:r>
            <w:proofErr w:type="spellEnd"/>
            <w:r w:rsidRPr="00530FF3">
              <w:rPr>
                <w:rFonts w:ascii="Courier New" w:hAnsi="Courier New" w:cs="Courier New"/>
                <w:b/>
                <w:bCs/>
                <w:sz w:val="18"/>
                <w:szCs w:val="18"/>
                <w:highlight w:val="yellow"/>
                <w:lang w:val="en-GB"/>
              </w:rPr>
              <w:t xml:space="preserve"> name="text" minOccurs="0" type="</w:t>
            </w:r>
            <w:proofErr w:type="spellStart"/>
            <w:r w:rsidRPr="00530FF3">
              <w:rPr>
                <w:rFonts w:ascii="Courier New" w:hAnsi="Courier New" w:cs="Courier New"/>
                <w:b/>
                <w:bCs/>
                <w:sz w:val="18"/>
                <w:szCs w:val="18"/>
                <w:highlight w:val="yellow"/>
                <w:lang w:val="en-GB"/>
              </w:rPr>
              <w:t>TextContentType</w:t>
            </w:r>
            <w:proofErr w:type="spellEnd"/>
            <w:r w:rsidRPr="00530FF3">
              <w:rPr>
                <w:rFonts w:ascii="Courier New" w:hAnsi="Courier New" w:cs="Courier New"/>
                <w:b/>
                <w:bCs/>
                <w:sz w:val="18"/>
                <w:szCs w:val="18"/>
                <w:highlight w:val="yellow"/>
                <w:lang w:val="en-GB"/>
              </w:rPr>
              <w:t>"&gt;</w:t>
            </w:r>
          </w:p>
          <w:p w14:paraId="2B6669BC" w14:textId="5D66B1B3" w:rsidR="002928D2" w:rsidRPr="00530FF3" w:rsidRDefault="002928D2" w:rsidP="00530FF3">
            <w:pPr>
              <w:pStyle w:val="NormalWeb"/>
              <w:tabs>
                <w:tab w:val="left" w:pos="1195"/>
              </w:tabs>
              <w:spacing w:before="0" w:beforeAutospacing="0" w:after="0" w:afterAutospacing="0"/>
              <w:ind w:left="216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&lt;xs:annotation&gt;</w:t>
            </w:r>
          </w:p>
          <w:p w14:paraId="12F32811" w14:textId="21CCC78B" w:rsidR="002928D2" w:rsidRPr="00530FF3" w:rsidRDefault="002928D2" w:rsidP="00530FF3">
            <w:pPr>
              <w:pStyle w:val="NormalWeb"/>
              <w:tabs>
                <w:tab w:val="left" w:pos="1195"/>
              </w:tabs>
              <w:spacing w:before="0" w:beforeAutospacing="0" w:after="0" w:afterAutospacing="0"/>
              <w:ind w:left="288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&lt;xs:documentation&gt;</w:t>
            </w:r>
          </w:p>
          <w:p w14:paraId="1554D4B1" w14:textId="796EF5DB" w:rsidR="002928D2" w:rsidRPr="00530FF3" w:rsidRDefault="002928D2" w:rsidP="00530FF3">
            <w:pPr>
              <w:pStyle w:val="NormalWeb"/>
              <w:tabs>
                <w:tab w:val="left" w:pos="1195"/>
              </w:tabs>
              <w:spacing w:before="0" w:beforeAutospacing="0" w:after="0" w:afterAutospacing="0"/>
              <w:ind w:left="360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&lt;description value="Text"/&gt;</w:t>
            </w:r>
          </w:p>
          <w:p w14:paraId="72704CD6" w14:textId="6032C422" w:rsidR="002928D2" w:rsidRPr="00530FF3" w:rsidRDefault="002928D2" w:rsidP="00530FF3">
            <w:pPr>
              <w:pStyle w:val="NormalWeb"/>
              <w:tabs>
                <w:tab w:val="left" w:pos="1195"/>
              </w:tabs>
              <w:spacing w:before="0" w:beforeAutospacing="0" w:after="0" w:afterAutospacing="0"/>
              <w:ind w:left="360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&lt;format value="an..512"/&gt;</w:t>
            </w:r>
          </w:p>
          <w:p w14:paraId="594092F8" w14:textId="783D5F57" w:rsidR="002928D2" w:rsidRPr="00530FF3" w:rsidRDefault="002928D2" w:rsidP="00530FF3">
            <w:pPr>
              <w:pStyle w:val="NormalWeb"/>
              <w:tabs>
                <w:tab w:val="left" w:pos="1195"/>
              </w:tabs>
              <w:spacing w:before="0" w:beforeAutospacing="0" w:after="0" w:afterAutospacing="0"/>
              <w:ind w:left="360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&lt;optionality value="D"/&gt;</w:t>
            </w:r>
          </w:p>
          <w:p w14:paraId="1D531D38" w14:textId="4D2185CC" w:rsidR="002928D2" w:rsidRPr="00530FF3" w:rsidRDefault="002928D2" w:rsidP="00530FF3">
            <w:pPr>
              <w:pStyle w:val="NormalWeb"/>
              <w:tabs>
                <w:tab w:val="left" w:pos="1195"/>
              </w:tabs>
              <w:spacing w:before="0" w:beforeAutospacing="0" w:after="0" w:afterAutospacing="0"/>
              <w:ind w:left="360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&lt;xsdBaseType value="AlphaNumeric_MAX512</w:t>
            </w:r>
            <w:r w:rsidR="0035170A">
              <w:rPr>
                <w:rFonts w:ascii="Courier New" w:hAnsi="Courier New" w:cs="Courier New"/>
                <w:b/>
                <w:bCs/>
                <w:sz w:val="18"/>
                <w:szCs w:val="18"/>
                <w:highlight w:val="yellow"/>
                <w:lang w:val="en-GB"/>
              </w:rPr>
              <w:t>_NoSpaces</w:t>
            </w:r>
            <w:r w:rsidRPr="00530FF3">
              <w:rPr>
                <w:rFonts w:ascii="Courier New" w:hAnsi="Courier New" w:cs="Courier New"/>
                <w:b/>
                <w:bCs/>
                <w:sz w:val="18"/>
                <w:szCs w:val="18"/>
                <w:highlight w:val="yellow"/>
                <w:lang w:val="en-GB"/>
              </w:rPr>
              <w:t>"/&gt;</w:t>
            </w:r>
          </w:p>
          <w:p w14:paraId="1894C11E" w14:textId="41DE390B" w:rsidR="002928D2" w:rsidRPr="00530FF3" w:rsidRDefault="002928D2" w:rsidP="00530FF3">
            <w:pPr>
              <w:pStyle w:val="NormalWeb"/>
              <w:tabs>
                <w:tab w:val="left" w:pos="1195"/>
              </w:tabs>
              <w:spacing w:before="0" w:beforeAutospacing="0" w:after="0" w:afterAutospacing="0"/>
              <w:ind w:left="288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&lt;/xs:documentation&gt;</w:t>
            </w:r>
          </w:p>
          <w:p w14:paraId="1DC15239" w14:textId="28E0ECD1" w:rsidR="002928D2" w:rsidRPr="00530FF3" w:rsidRDefault="002928D2" w:rsidP="00530FF3">
            <w:pPr>
              <w:pStyle w:val="NormalWeb"/>
              <w:tabs>
                <w:tab w:val="left" w:pos="1195"/>
              </w:tabs>
              <w:spacing w:before="0" w:beforeAutospacing="0" w:after="0" w:afterAutospacing="0"/>
              <w:ind w:left="2160"/>
              <w:rPr>
                <w:rFonts w:ascii="Courier New" w:hAnsi="Courier New" w:cs="Courier New"/>
                <w:b/>
                <w:bCs/>
                <w:sz w:val="18"/>
                <w:szCs w:val="18"/>
                <w:highlight w:val="yellow"/>
                <w:lang w:val="en-GB"/>
              </w:rPr>
            </w:pPr>
            <w:r w:rsidRPr="00530FF3">
              <w:rPr>
                <w:rFonts w:ascii="Courier New" w:hAnsi="Courier New" w:cs="Courier New"/>
                <w:b/>
                <w:bCs/>
                <w:sz w:val="18"/>
                <w:szCs w:val="18"/>
                <w:highlight w:val="yellow"/>
                <w:lang w:val="en-GB"/>
              </w:rPr>
              <w:t>&lt;/xs:annotation&gt;</w:t>
            </w:r>
          </w:p>
          <w:p w14:paraId="1C7C22A3" w14:textId="163814FB" w:rsidR="002928D2" w:rsidRPr="00530FF3" w:rsidRDefault="002928D2" w:rsidP="00530FF3">
            <w:pPr>
              <w:pStyle w:val="NormalWeb"/>
              <w:tabs>
                <w:tab w:val="left" w:pos="1195"/>
              </w:tabs>
              <w:spacing w:before="0" w:beforeAutospacing="0" w:after="0" w:afterAutospacing="0"/>
              <w:ind w:left="1440"/>
              <w:rPr>
                <w:rFonts w:ascii="Courier New" w:hAnsi="Courier New" w:cs="Courier New"/>
                <w:b/>
                <w:bCs/>
                <w:sz w:val="18"/>
                <w:szCs w:val="18"/>
                <w:lang w:val="en-GB"/>
              </w:rPr>
            </w:pPr>
            <w:r w:rsidRPr="00530FF3">
              <w:rPr>
                <w:rFonts w:ascii="Courier New" w:hAnsi="Courier New" w:cs="Courier New"/>
                <w:b/>
                <w:bCs/>
                <w:sz w:val="18"/>
                <w:szCs w:val="18"/>
                <w:highlight w:val="yellow"/>
                <w:lang w:val="en-GB"/>
              </w:rPr>
              <w:t>&lt;/xs:element&gt;</w:t>
            </w:r>
          </w:p>
          <w:p w14:paraId="61497718" w14:textId="77777777" w:rsidR="002928D2" w:rsidRPr="002928D2"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ab/>
              <w:t>&lt;/xs:sequence&gt;</w:t>
            </w:r>
          </w:p>
          <w:p w14:paraId="58CB42CC" w14:textId="5A6AB02E" w:rsidR="002928D2" w:rsidRPr="00530FF3" w:rsidRDefault="002928D2" w:rsidP="00530FF3">
            <w:pPr>
              <w:pStyle w:val="NormalWeb"/>
              <w:tabs>
                <w:tab w:val="left" w:pos="1195"/>
              </w:tabs>
              <w:spacing w:before="0" w:beforeAutospacing="0" w:after="0" w:afterAutospacing="0"/>
              <w:ind w:left="880"/>
              <w:rPr>
                <w:rFonts w:ascii="Courier New" w:hAnsi="Courier New" w:cs="Courier New"/>
                <w:sz w:val="18"/>
                <w:szCs w:val="18"/>
                <w:lang w:val="en-GB"/>
              </w:rPr>
            </w:pPr>
            <w:r w:rsidRPr="002928D2">
              <w:rPr>
                <w:rFonts w:ascii="Courier New" w:hAnsi="Courier New" w:cs="Courier New"/>
                <w:sz w:val="18"/>
                <w:szCs w:val="18"/>
                <w:lang w:val="en-GB"/>
              </w:rPr>
              <w:t>&lt;/xs:complexType&gt;</w:t>
            </w:r>
          </w:p>
          <w:p w14:paraId="6105D69A" w14:textId="77777777" w:rsidR="002928D2" w:rsidRDefault="002928D2" w:rsidP="0052174A">
            <w:pPr>
              <w:pStyle w:val="NormalWeb"/>
              <w:tabs>
                <w:tab w:val="left" w:pos="1195"/>
              </w:tabs>
              <w:spacing w:before="0" w:beforeAutospacing="0" w:after="0" w:afterAutospacing="0"/>
              <w:rPr>
                <w:rFonts w:ascii="Arial" w:hAnsi="Arial" w:cs="Arial"/>
                <w:sz w:val="18"/>
                <w:szCs w:val="18"/>
                <w:lang w:val="en-GB"/>
              </w:rPr>
            </w:pPr>
          </w:p>
          <w:p w14:paraId="4D6527E0" w14:textId="77777777" w:rsidR="0035170A" w:rsidRDefault="0035170A" w:rsidP="0052174A">
            <w:pPr>
              <w:pStyle w:val="NormalWeb"/>
              <w:tabs>
                <w:tab w:val="left" w:pos="1195"/>
              </w:tabs>
              <w:spacing w:before="0" w:beforeAutospacing="0" w:after="0" w:afterAutospacing="0"/>
              <w:rPr>
                <w:rFonts w:ascii="Arial" w:hAnsi="Arial" w:cs="Arial"/>
                <w:sz w:val="18"/>
                <w:szCs w:val="18"/>
                <w:lang w:val="en-GB"/>
              </w:rPr>
            </w:pPr>
          </w:p>
          <w:p w14:paraId="5878508F" w14:textId="5CA032A1" w:rsidR="0035170A" w:rsidRPr="00530FF3" w:rsidRDefault="0035170A" w:rsidP="0035170A">
            <w:pPr>
              <w:pStyle w:val="NormalWeb"/>
              <w:tabs>
                <w:tab w:val="left" w:pos="1195"/>
              </w:tabs>
              <w:spacing w:before="0" w:beforeAutospacing="0" w:after="0" w:afterAutospacing="0"/>
              <w:rPr>
                <w:rFonts w:ascii="Arial" w:hAnsi="Arial" w:cs="Arial"/>
                <w:b/>
                <w:bCs/>
                <w:color w:val="00B050"/>
                <w:sz w:val="18"/>
                <w:szCs w:val="18"/>
                <w:lang w:val="en-GB"/>
              </w:rPr>
            </w:pPr>
            <w:r w:rsidRPr="00530FF3">
              <w:rPr>
                <w:rFonts w:ascii="Arial" w:hAnsi="Arial" w:cs="Arial"/>
                <w:b/>
                <w:bCs/>
                <w:color w:val="00B050"/>
                <w:sz w:val="18"/>
                <w:szCs w:val="18"/>
                <w:lang w:val="en-GB"/>
              </w:rPr>
              <w:t xml:space="preserve">DDNTA Appendix X - The </w:t>
            </w:r>
            <w:r>
              <w:rPr>
                <w:rFonts w:ascii="Arial" w:hAnsi="Arial" w:cs="Arial"/>
                <w:b/>
                <w:bCs/>
                <w:color w:val="00B050"/>
                <w:sz w:val="18"/>
                <w:szCs w:val="18"/>
                <w:lang w:val="en-GB"/>
              </w:rPr>
              <w:t>s</w:t>
            </w:r>
            <w:r w:rsidRPr="00530FF3">
              <w:rPr>
                <w:rFonts w:ascii="Arial" w:hAnsi="Arial" w:cs="Arial"/>
                <w:b/>
                <w:bCs/>
                <w:color w:val="00B050"/>
                <w:sz w:val="18"/>
                <w:szCs w:val="18"/>
                <w:lang w:val="en-GB"/>
              </w:rPr>
              <w:t>types.xsd will be changed as follows:</w:t>
            </w:r>
          </w:p>
          <w:p w14:paraId="698A3D62" w14:textId="77777777" w:rsidR="0035170A" w:rsidRPr="002928D2" w:rsidRDefault="0035170A" w:rsidP="0052174A">
            <w:pPr>
              <w:pStyle w:val="NormalWeb"/>
              <w:tabs>
                <w:tab w:val="left" w:pos="1195"/>
              </w:tabs>
              <w:spacing w:before="0" w:beforeAutospacing="0" w:after="0" w:afterAutospacing="0"/>
              <w:rPr>
                <w:rFonts w:ascii="Arial" w:hAnsi="Arial" w:cs="Arial"/>
                <w:sz w:val="18"/>
                <w:szCs w:val="18"/>
                <w:lang w:val="en-GB"/>
              </w:rPr>
            </w:pPr>
          </w:p>
          <w:p w14:paraId="4DDBCE9F" w14:textId="77777777" w:rsidR="002928D2" w:rsidRDefault="002928D2" w:rsidP="0052174A">
            <w:pPr>
              <w:pStyle w:val="NormalWeb"/>
              <w:tabs>
                <w:tab w:val="left" w:pos="1195"/>
              </w:tabs>
              <w:spacing w:before="0" w:beforeAutospacing="0" w:after="0" w:afterAutospacing="0"/>
              <w:rPr>
                <w:rFonts w:ascii="Arial" w:hAnsi="Arial" w:cs="Arial"/>
                <w:sz w:val="18"/>
                <w:szCs w:val="18"/>
                <w:lang w:val="en-GB"/>
              </w:rPr>
            </w:pPr>
          </w:p>
          <w:p w14:paraId="237C8745" w14:textId="4B71D6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&lt;!--===========================================================================--&gt;</w:t>
            </w:r>
          </w:p>
          <w:p w14:paraId="7B5E158A" w14:textId="0847735B"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 MovementStoppedDate                                                  --&gt;</w:t>
            </w:r>
          </w:p>
          <w:p w14:paraId="636D472B" w14:textId="60258B81"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&lt;!--===========================================================================--&gt;</w:t>
            </w:r>
          </w:p>
          <w:p w14:paraId="72501628" w14:textId="777777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w:t>
            </w:r>
            <w:proofErr w:type="spellStart"/>
            <w:r w:rsidRPr="0035170A">
              <w:rPr>
                <w:rFonts w:ascii="Courier New" w:hAnsi="Courier New" w:cs="Courier New"/>
                <w:strike/>
                <w:color w:val="FF0000"/>
                <w:sz w:val="18"/>
                <w:szCs w:val="18"/>
                <w:lang w:val="en-GB"/>
              </w:rPr>
              <w:t>xs:simpleType</w:t>
            </w:r>
            <w:proofErr w:type="spellEnd"/>
            <w:r w:rsidRPr="0035170A">
              <w:rPr>
                <w:rFonts w:ascii="Courier New" w:hAnsi="Courier New" w:cs="Courier New"/>
                <w:strike/>
                <w:color w:val="FF0000"/>
                <w:sz w:val="18"/>
                <w:szCs w:val="18"/>
                <w:lang w:val="en-GB"/>
              </w:rPr>
              <w:t xml:space="preserve"> name="</w:t>
            </w:r>
            <w:proofErr w:type="spellStart"/>
            <w:r w:rsidRPr="0035170A">
              <w:rPr>
                <w:rFonts w:ascii="Courier New" w:hAnsi="Courier New" w:cs="Courier New"/>
                <w:strike/>
                <w:color w:val="FF0000"/>
                <w:sz w:val="18"/>
                <w:szCs w:val="18"/>
                <w:lang w:val="en-GB"/>
              </w:rPr>
              <w:t>MovementStoppedDateContentType</w:t>
            </w:r>
            <w:proofErr w:type="spellEnd"/>
            <w:r w:rsidRPr="0035170A">
              <w:rPr>
                <w:rFonts w:ascii="Courier New" w:hAnsi="Courier New" w:cs="Courier New"/>
                <w:strike/>
                <w:color w:val="FF0000"/>
                <w:sz w:val="18"/>
                <w:szCs w:val="18"/>
                <w:lang w:val="en-GB"/>
              </w:rPr>
              <w:t>"&gt;</w:t>
            </w:r>
          </w:p>
          <w:p w14:paraId="056EFF0F" w14:textId="777777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&lt;xs:annotation&gt;</w:t>
            </w:r>
          </w:p>
          <w:p w14:paraId="0E3BA61D" w14:textId="777777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&lt;xs:documentation&gt;</w:t>
            </w:r>
          </w:p>
          <w:p w14:paraId="21605AD6" w14:textId="777777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&lt;usedBy&gt;Used by 1/124 messages: CD119D&lt;/usedBy&gt;</w:t>
            </w:r>
          </w:p>
          <w:p w14:paraId="08899558" w14:textId="777777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&lt;/xs:documentation&gt;</w:t>
            </w:r>
          </w:p>
          <w:p w14:paraId="2132FD07" w14:textId="777777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&lt;/xs:annotation&gt;</w:t>
            </w:r>
          </w:p>
          <w:p w14:paraId="3C21C7E4" w14:textId="777777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w:t>
            </w:r>
            <w:proofErr w:type="spellStart"/>
            <w:r w:rsidRPr="0035170A">
              <w:rPr>
                <w:rFonts w:ascii="Courier New" w:hAnsi="Courier New" w:cs="Courier New"/>
                <w:strike/>
                <w:color w:val="FF0000"/>
                <w:sz w:val="18"/>
                <w:szCs w:val="18"/>
                <w:lang w:val="en-GB"/>
              </w:rPr>
              <w:t>xs:restriction</w:t>
            </w:r>
            <w:proofErr w:type="spellEnd"/>
            <w:r w:rsidRPr="0035170A">
              <w:rPr>
                <w:rFonts w:ascii="Courier New" w:hAnsi="Courier New" w:cs="Courier New"/>
                <w:strike/>
                <w:color w:val="FF0000"/>
                <w:sz w:val="18"/>
                <w:szCs w:val="18"/>
                <w:lang w:val="en-GB"/>
              </w:rPr>
              <w:t xml:space="preserve"> base="</w:t>
            </w:r>
            <w:proofErr w:type="spellStart"/>
            <w:r w:rsidRPr="0035170A">
              <w:rPr>
                <w:rFonts w:ascii="Courier New" w:hAnsi="Courier New" w:cs="Courier New"/>
                <w:strike/>
                <w:color w:val="FF0000"/>
                <w:sz w:val="18"/>
                <w:szCs w:val="18"/>
                <w:lang w:val="en-GB"/>
              </w:rPr>
              <w:t>xs:token</w:t>
            </w:r>
            <w:proofErr w:type="spellEnd"/>
            <w:r w:rsidRPr="0035170A">
              <w:rPr>
                <w:rFonts w:ascii="Courier New" w:hAnsi="Courier New" w:cs="Courier New"/>
                <w:strike/>
                <w:color w:val="FF0000"/>
                <w:sz w:val="18"/>
                <w:szCs w:val="18"/>
                <w:lang w:val="en-GB"/>
              </w:rPr>
              <w:t>"&gt;</w:t>
            </w:r>
          </w:p>
          <w:p w14:paraId="76FE4134" w14:textId="777777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w:t>
            </w:r>
            <w:proofErr w:type="spellStart"/>
            <w:r w:rsidRPr="0035170A">
              <w:rPr>
                <w:rFonts w:ascii="Courier New" w:hAnsi="Courier New" w:cs="Courier New"/>
                <w:strike/>
                <w:color w:val="FF0000"/>
                <w:sz w:val="18"/>
                <w:szCs w:val="18"/>
                <w:lang w:val="en-GB"/>
              </w:rPr>
              <w:t>xs:pattern</w:t>
            </w:r>
            <w:proofErr w:type="spellEnd"/>
            <w:r w:rsidRPr="0035170A">
              <w:rPr>
                <w:rFonts w:ascii="Courier New" w:hAnsi="Courier New" w:cs="Courier New"/>
                <w:strike/>
                <w:color w:val="FF0000"/>
                <w:sz w:val="18"/>
                <w:szCs w:val="18"/>
                <w:lang w:val="en-GB"/>
              </w:rPr>
              <w:t xml:space="preserve"> value=".{10}"/&gt;</w:t>
            </w:r>
          </w:p>
          <w:p w14:paraId="13185DC2" w14:textId="77777777"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w:t>
            </w:r>
            <w:proofErr w:type="spellStart"/>
            <w:r w:rsidRPr="0035170A">
              <w:rPr>
                <w:rFonts w:ascii="Courier New" w:hAnsi="Courier New" w:cs="Courier New"/>
                <w:strike/>
                <w:color w:val="FF0000"/>
                <w:sz w:val="18"/>
                <w:szCs w:val="18"/>
                <w:lang w:val="en-GB"/>
              </w:rPr>
              <w:t>xs:restriction</w:t>
            </w:r>
            <w:proofErr w:type="spellEnd"/>
            <w:r w:rsidRPr="0035170A">
              <w:rPr>
                <w:rFonts w:ascii="Courier New" w:hAnsi="Courier New" w:cs="Courier New"/>
                <w:strike/>
                <w:color w:val="FF0000"/>
                <w:sz w:val="18"/>
                <w:szCs w:val="18"/>
                <w:lang w:val="en-GB"/>
              </w:rPr>
              <w:t>&gt;</w:t>
            </w:r>
          </w:p>
          <w:p w14:paraId="61868058" w14:textId="28D18450" w:rsidR="00530FF3" w:rsidRPr="0035170A" w:rsidRDefault="00530FF3" w:rsidP="00530FF3">
            <w:pPr>
              <w:pStyle w:val="NormalWeb"/>
              <w:tabs>
                <w:tab w:val="left" w:pos="1195"/>
              </w:tabs>
              <w:spacing w:before="0" w:beforeAutospacing="0" w:after="0" w:afterAutospacing="0"/>
              <w:rPr>
                <w:rFonts w:ascii="Courier New" w:hAnsi="Courier New" w:cs="Courier New"/>
                <w:strike/>
                <w:color w:val="FF0000"/>
                <w:sz w:val="18"/>
                <w:szCs w:val="18"/>
                <w:lang w:val="en-GB"/>
              </w:rPr>
            </w:pPr>
            <w:r w:rsidRPr="0035170A">
              <w:rPr>
                <w:rFonts w:ascii="Courier New" w:hAnsi="Courier New" w:cs="Courier New"/>
                <w:strike/>
                <w:color w:val="FF0000"/>
                <w:sz w:val="18"/>
                <w:szCs w:val="18"/>
                <w:lang w:val="en-GB"/>
              </w:rPr>
              <w:t xml:space="preserve">  &lt;/</w:t>
            </w:r>
            <w:proofErr w:type="spellStart"/>
            <w:r w:rsidRPr="0035170A">
              <w:rPr>
                <w:rFonts w:ascii="Courier New" w:hAnsi="Courier New" w:cs="Courier New"/>
                <w:strike/>
                <w:color w:val="FF0000"/>
                <w:sz w:val="18"/>
                <w:szCs w:val="18"/>
                <w:lang w:val="en-GB"/>
              </w:rPr>
              <w:t>xs:simpleType</w:t>
            </w:r>
            <w:proofErr w:type="spellEnd"/>
            <w:r w:rsidRPr="0035170A">
              <w:rPr>
                <w:rFonts w:ascii="Courier New" w:hAnsi="Courier New" w:cs="Courier New"/>
                <w:strike/>
                <w:color w:val="FF0000"/>
                <w:sz w:val="18"/>
                <w:szCs w:val="18"/>
                <w:lang w:val="en-GB"/>
              </w:rPr>
              <w:t>&gt;</w:t>
            </w:r>
          </w:p>
          <w:p w14:paraId="4D1C18E9" w14:textId="77777777" w:rsidR="00530FF3" w:rsidRDefault="00530FF3" w:rsidP="0052174A">
            <w:pPr>
              <w:pStyle w:val="NormalWeb"/>
              <w:tabs>
                <w:tab w:val="left" w:pos="1195"/>
              </w:tabs>
              <w:spacing w:before="0" w:beforeAutospacing="0" w:after="0" w:afterAutospacing="0"/>
              <w:rPr>
                <w:rFonts w:ascii="Arial" w:hAnsi="Arial" w:cs="Arial"/>
                <w:sz w:val="18"/>
                <w:szCs w:val="18"/>
                <w:lang w:val="en-GB"/>
              </w:rPr>
            </w:pPr>
          </w:p>
          <w:p w14:paraId="1723260E" w14:textId="77777777" w:rsidR="0035170A" w:rsidRPr="002928D2" w:rsidRDefault="0035170A" w:rsidP="0035170A">
            <w:pPr>
              <w:pStyle w:val="NormalWeb"/>
              <w:tabs>
                <w:tab w:val="left" w:pos="1195"/>
              </w:tabs>
              <w:spacing w:before="0" w:beforeAutospacing="0" w:after="0" w:afterAutospacing="0"/>
              <w:rPr>
                <w:rFonts w:ascii="Arial" w:hAnsi="Arial" w:cs="Arial"/>
                <w:sz w:val="18"/>
                <w:szCs w:val="18"/>
                <w:lang w:val="en-GB"/>
              </w:rPr>
            </w:pPr>
          </w:p>
          <w:p w14:paraId="3A77AFEB" w14:textId="77777777" w:rsidR="0035170A" w:rsidRDefault="0035170A" w:rsidP="0035170A">
            <w:pPr>
              <w:pStyle w:val="NormalWeb"/>
              <w:tabs>
                <w:tab w:val="left" w:pos="1195"/>
              </w:tabs>
              <w:spacing w:before="0" w:beforeAutospacing="0" w:after="0" w:afterAutospacing="0"/>
              <w:rPr>
                <w:rFonts w:ascii="Arial" w:hAnsi="Arial" w:cs="Arial"/>
                <w:sz w:val="18"/>
                <w:szCs w:val="18"/>
                <w:lang w:val="en-GB"/>
              </w:rPr>
            </w:pPr>
          </w:p>
          <w:p w14:paraId="1CA49321"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lang w:val="en-GB"/>
              </w:rPr>
              <w:t xml:space="preserve">  </w:t>
            </w:r>
            <w:r w:rsidRPr="0035170A">
              <w:rPr>
                <w:rFonts w:ascii="Courier New" w:hAnsi="Courier New" w:cs="Courier New"/>
                <w:b/>
                <w:bCs/>
                <w:sz w:val="18"/>
                <w:szCs w:val="18"/>
                <w:highlight w:val="yellow"/>
                <w:lang w:val="en-GB"/>
              </w:rPr>
              <w:t>&lt;!--===========================================================================--&gt;</w:t>
            </w:r>
          </w:p>
          <w:p w14:paraId="70AD1AC6" w14:textId="2D71293C"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 PassageRefusalDate                     </w:t>
            </w:r>
            <w:r>
              <w:rPr>
                <w:rFonts w:ascii="Courier New" w:hAnsi="Courier New" w:cs="Courier New"/>
                <w:b/>
                <w:bCs/>
                <w:sz w:val="18"/>
                <w:szCs w:val="18"/>
                <w:highlight w:val="yellow"/>
                <w:lang w:val="en-GB"/>
              </w:rPr>
              <w:t xml:space="preserve"> </w:t>
            </w:r>
            <w:r w:rsidRPr="0035170A">
              <w:rPr>
                <w:rFonts w:ascii="Courier New" w:hAnsi="Courier New" w:cs="Courier New"/>
                <w:b/>
                <w:bCs/>
                <w:sz w:val="18"/>
                <w:szCs w:val="18"/>
                <w:highlight w:val="yellow"/>
                <w:lang w:val="en-GB"/>
              </w:rPr>
              <w:t xml:space="preserve">                             --&gt;</w:t>
            </w:r>
          </w:p>
          <w:p w14:paraId="3BE90A34"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&lt;!--===========================================================================--&gt;</w:t>
            </w:r>
          </w:p>
          <w:p w14:paraId="7639327F" w14:textId="3F87515F"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xs:simpleType</w:t>
            </w:r>
            <w:proofErr w:type="spellEnd"/>
            <w:r w:rsidRPr="0035170A">
              <w:rPr>
                <w:rFonts w:ascii="Courier New" w:hAnsi="Courier New" w:cs="Courier New"/>
                <w:b/>
                <w:bCs/>
                <w:sz w:val="18"/>
                <w:szCs w:val="18"/>
                <w:highlight w:val="yellow"/>
                <w:lang w:val="en-GB"/>
              </w:rPr>
              <w:t xml:space="preserve"> name="</w:t>
            </w:r>
            <w:proofErr w:type="spellStart"/>
            <w:r w:rsidRPr="0035170A">
              <w:rPr>
                <w:rFonts w:ascii="Courier New" w:hAnsi="Courier New" w:cs="Courier New"/>
                <w:b/>
                <w:bCs/>
                <w:sz w:val="18"/>
                <w:szCs w:val="18"/>
                <w:highlight w:val="yellow"/>
                <w:lang w:val="en-GB"/>
              </w:rPr>
              <w:t>PassageRefusalDateContentType</w:t>
            </w:r>
            <w:proofErr w:type="spellEnd"/>
            <w:r w:rsidRPr="0035170A">
              <w:rPr>
                <w:rFonts w:ascii="Courier New" w:hAnsi="Courier New" w:cs="Courier New"/>
                <w:b/>
                <w:bCs/>
                <w:sz w:val="18"/>
                <w:szCs w:val="18"/>
                <w:highlight w:val="yellow"/>
                <w:lang w:val="en-GB"/>
              </w:rPr>
              <w:t>"&gt;</w:t>
            </w:r>
          </w:p>
          <w:p w14:paraId="0B532887"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&lt;xs:annotation&gt;</w:t>
            </w:r>
          </w:p>
          <w:p w14:paraId="10467639"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&lt;xs:documentation&gt;</w:t>
            </w:r>
          </w:p>
          <w:p w14:paraId="7A321E81"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&lt;usedBy&gt;Used by 1/124 messages: CD119D&lt;/usedBy&gt;</w:t>
            </w:r>
          </w:p>
          <w:p w14:paraId="6FC924BC"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&lt;/xs:documentation&gt;</w:t>
            </w:r>
          </w:p>
          <w:p w14:paraId="12933377"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&lt;/xs:annotation&gt;</w:t>
            </w:r>
          </w:p>
          <w:p w14:paraId="342A16C0"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xs:restriction</w:t>
            </w:r>
            <w:proofErr w:type="spellEnd"/>
            <w:r w:rsidRPr="0035170A">
              <w:rPr>
                <w:rFonts w:ascii="Courier New" w:hAnsi="Courier New" w:cs="Courier New"/>
                <w:b/>
                <w:bCs/>
                <w:sz w:val="18"/>
                <w:szCs w:val="18"/>
                <w:highlight w:val="yellow"/>
                <w:lang w:val="en-GB"/>
              </w:rPr>
              <w:t xml:space="preserve"> base="</w:t>
            </w:r>
            <w:proofErr w:type="spellStart"/>
            <w:r w:rsidRPr="0035170A">
              <w:rPr>
                <w:rFonts w:ascii="Courier New" w:hAnsi="Courier New" w:cs="Courier New"/>
                <w:b/>
                <w:bCs/>
                <w:sz w:val="18"/>
                <w:szCs w:val="18"/>
                <w:highlight w:val="yellow"/>
                <w:lang w:val="en-GB"/>
              </w:rPr>
              <w:t>xs:token</w:t>
            </w:r>
            <w:proofErr w:type="spellEnd"/>
            <w:r w:rsidRPr="0035170A">
              <w:rPr>
                <w:rFonts w:ascii="Courier New" w:hAnsi="Courier New" w:cs="Courier New"/>
                <w:b/>
                <w:bCs/>
                <w:sz w:val="18"/>
                <w:szCs w:val="18"/>
                <w:highlight w:val="yellow"/>
                <w:lang w:val="en-GB"/>
              </w:rPr>
              <w:t>"&gt;</w:t>
            </w:r>
          </w:p>
          <w:p w14:paraId="4DB79845"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xs:pattern</w:t>
            </w:r>
            <w:proofErr w:type="spellEnd"/>
            <w:r w:rsidRPr="0035170A">
              <w:rPr>
                <w:rFonts w:ascii="Courier New" w:hAnsi="Courier New" w:cs="Courier New"/>
                <w:b/>
                <w:bCs/>
                <w:sz w:val="18"/>
                <w:szCs w:val="18"/>
                <w:highlight w:val="yellow"/>
                <w:lang w:val="en-GB"/>
              </w:rPr>
              <w:t xml:space="preserve"> value=".{10}"/&gt;</w:t>
            </w:r>
          </w:p>
          <w:p w14:paraId="175964B6"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xs:restriction</w:t>
            </w:r>
            <w:proofErr w:type="spellEnd"/>
            <w:r w:rsidRPr="0035170A">
              <w:rPr>
                <w:rFonts w:ascii="Courier New" w:hAnsi="Courier New" w:cs="Courier New"/>
                <w:b/>
                <w:bCs/>
                <w:sz w:val="18"/>
                <w:szCs w:val="18"/>
                <w:highlight w:val="yellow"/>
                <w:lang w:val="en-GB"/>
              </w:rPr>
              <w:t>&gt;</w:t>
            </w:r>
          </w:p>
          <w:p w14:paraId="5B796532"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xs:simpleType</w:t>
            </w:r>
            <w:proofErr w:type="spellEnd"/>
            <w:r w:rsidRPr="0035170A">
              <w:rPr>
                <w:rFonts w:ascii="Courier New" w:hAnsi="Courier New" w:cs="Courier New"/>
                <w:b/>
                <w:bCs/>
                <w:sz w:val="18"/>
                <w:szCs w:val="18"/>
                <w:highlight w:val="yellow"/>
                <w:lang w:val="en-GB"/>
              </w:rPr>
              <w:t>&gt;</w:t>
            </w:r>
          </w:p>
          <w:p w14:paraId="450FD140" w14:textId="77777777" w:rsidR="0035170A" w:rsidRDefault="0035170A" w:rsidP="0052174A">
            <w:pPr>
              <w:pStyle w:val="NormalWeb"/>
              <w:tabs>
                <w:tab w:val="left" w:pos="1195"/>
              </w:tabs>
              <w:spacing w:before="0" w:beforeAutospacing="0" w:after="0" w:afterAutospacing="0"/>
              <w:rPr>
                <w:rFonts w:ascii="Arial" w:hAnsi="Arial" w:cs="Arial"/>
                <w:sz w:val="18"/>
                <w:szCs w:val="18"/>
                <w:lang w:val="en-GB"/>
              </w:rPr>
            </w:pPr>
          </w:p>
          <w:p w14:paraId="6417E4DB" w14:textId="77777777" w:rsidR="0035170A" w:rsidRDefault="0035170A" w:rsidP="0035170A">
            <w:pPr>
              <w:pStyle w:val="NormalWeb"/>
              <w:tabs>
                <w:tab w:val="left" w:pos="1195"/>
              </w:tabs>
              <w:spacing w:before="0" w:beforeAutospacing="0" w:after="0" w:afterAutospacing="0"/>
              <w:rPr>
                <w:rFonts w:ascii="Arial" w:hAnsi="Arial" w:cs="Arial"/>
                <w:sz w:val="18"/>
                <w:szCs w:val="18"/>
                <w:lang w:val="en-GB"/>
              </w:rPr>
            </w:pPr>
          </w:p>
          <w:p w14:paraId="03B3913C"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lang w:val="en-GB"/>
              </w:rPr>
              <w:t xml:space="preserve">  </w:t>
            </w:r>
            <w:r w:rsidRPr="0035170A">
              <w:rPr>
                <w:rFonts w:ascii="Courier New" w:hAnsi="Courier New" w:cs="Courier New"/>
                <w:b/>
                <w:bCs/>
                <w:sz w:val="18"/>
                <w:szCs w:val="18"/>
                <w:highlight w:val="yellow"/>
                <w:lang w:val="en-GB"/>
              </w:rPr>
              <w:t>&lt;!--===========================================================================--&gt;</w:t>
            </w:r>
          </w:p>
          <w:p w14:paraId="1AD75EF3" w14:textId="030297A3"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 </w:t>
            </w:r>
            <w:r>
              <w:rPr>
                <w:rFonts w:ascii="Courier New" w:hAnsi="Courier New" w:cs="Courier New"/>
                <w:b/>
                <w:bCs/>
                <w:sz w:val="18"/>
                <w:szCs w:val="18"/>
                <w:highlight w:val="yellow"/>
                <w:lang w:val="en-GB"/>
              </w:rPr>
              <w:t>P</w:t>
            </w:r>
            <w:r w:rsidRPr="00530FF3">
              <w:rPr>
                <w:rFonts w:ascii="Courier New" w:hAnsi="Courier New" w:cs="Courier New"/>
                <w:b/>
                <w:bCs/>
                <w:sz w:val="18"/>
                <w:szCs w:val="18"/>
                <w:highlight w:val="yellow"/>
                <w:lang w:val="en-GB"/>
              </w:rPr>
              <w:t>assageRefusalReasonCode</w:t>
            </w:r>
            <w:r w:rsidRPr="0035170A">
              <w:rPr>
                <w:rFonts w:ascii="Courier New" w:hAnsi="Courier New" w:cs="Courier New"/>
                <w:b/>
                <w:bCs/>
                <w:sz w:val="18"/>
                <w:szCs w:val="18"/>
                <w:highlight w:val="yellow"/>
                <w:lang w:val="en-GB"/>
              </w:rPr>
              <w:t xml:space="preserve">               </w:t>
            </w:r>
            <w:r>
              <w:rPr>
                <w:rFonts w:ascii="Courier New" w:hAnsi="Courier New" w:cs="Courier New"/>
                <w:b/>
                <w:bCs/>
                <w:sz w:val="18"/>
                <w:szCs w:val="18"/>
                <w:highlight w:val="yellow"/>
                <w:lang w:val="en-GB"/>
              </w:rPr>
              <w:t xml:space="preserve"> </w:t>
            </w:r>
            <w:r w:rsidRPr="0035170A">
              <w:rPr>
                <w:rFonts w:ascii="Courier New" w:hAnsi="Courier New" w:cs="Courier New"/>
                <w:b/>
                <w:bCs/>
                <w:sz w:val="18"/>
                <w:szCs w:val="18"/>
                <w:highlight w:val="yellow"/>
                <w:lang w:val="en-GB"/>
              </w:rPr>
              <w:t xml:space="preserve">                             --&gt;</w:t>
            </w:r>
          </w:p>
          <w:p w14:paraId="536253F0"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&lt;!--===========================================================================--&gt;</w:t>
            </w:r>
          </w:p>
          <w:p w14:paraId="7E3AF8D9" w14:textId="0FF92393"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xs:simpleType</w:t>
            </w:r>
            <w:proofErr w:type="spellEnd"/>
            <w:r w:rsidRPr="0035170A">
              <w:rPr>
                <w:rFonts w:ascii="Courier New" w:hAnsi="Courier New" w:cs="Courier New"/>
                <w:b/>
                <w:bCs/>
                <w:sz w:val="18"/>
                <w:szCs w:val="18"/>
                <w:highlight w:val="yellow"/>
                <w:lang w:val="en-GB"/>
              </w:rPr>
              <w:t xml:space="preserve"> name="</w:t>
            </w:r>
            <w:proofErr w:type="spellStart"/>
            <w:r w:rsidRPr="00530FF3">
              <w:rPr>
                <w:rFonts w:ascii="Courier New" w:hAnsi="Courier New" w:cs="Courier New"/>
                <w:b/>
                <w:bCs/>
                <w:sz w:val="18"/>
                <w:szCs w:val="18"/>
                <w:highlight w:val="yellow"/>
                <w:lang w:val="en-GB"/>
              </w:rPr>
              <w:t>PassageRefusalReasonCodeContentType</w:t>
            </w:r>
            <w:proofErr w:type="spellEnd"/>
            <w:r w:rsidRPr="0035170A">
              <w:rPr>
                <w:rFonts w:ascii="Courier New" w:hAnsi="Courier New" w:cs="Courier New"/>
                <w:b/>
                <w:bCs/>
                <w:sz w:val="18"/>
                <w:szCs w:val="18"/>
                <w:highlight w:val="yellow"/>
                <w:lang w:val="en-GB"/>
              </w:rPr>
              <w:t>"&gt;</w:t>
            </w:r>
          </w:p>
          <w:p w14:paraId="376994CB"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&lt;xs:annotation&gt;</w:t>
            </w:r>
          </w:p>
          <w:p w14:paraId="687E023D"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&lt;xs:documentation&gt;</w:t>
            </w:r>
          </w:p>
          <w:p w14:paraId="4528DDD7"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&lt;usedBy&gt;Used by 1/124 messages: CD119D&lt;/usedBy&gt;</w:t>
            </w:r>
          </w:p>
          <w:p w14:paraId="4BD3485D"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&lt;/xs:documentation&gt;</w:t>
            </w:r>
          </w:p>
          <w:p w14:paraId="038BE7AA"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&lt;/xs:annotation&gt;</w:t>
            </w:r>
          </w:p>
          <w:p w14:paraId="29430A00"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xs:restriction</w:t>
            </w:r>
            <w:proofErr w:type="spellEnd"/>
            <w:r w:rsidRPr="0035170A">
              <w:rPr>
                <w:rFonts w:ascii="Courier New" w:hAnsi="Courier New" w:cs="Courier New"/>
                <w:b/>
                <w:bCs/>
                <w:sz w:val="18"/>
                <w:szCs w:val="18"/>
                <w:highlight w:val="yellow"/>
                <w:lang w:val="en-GB"/>
              </w:rPr>
              <w:t xml:space="preserve"> base="</w:t>
            </w:r>
            <w:proofErr w:type="spellStart"/>
            <w:r w:rsidRPr="0035170A">
              <w:rPr>
                <w:rFonts w:ascii="Courier New" w:hAnsi="Courier New" w:cs="Courier New"/>
                <w:b/>
                <w:bCs/>
                <w:sz w:val="18"/>
                <w:szCs w:val="18"/>
                <w:highlight w:val="yellow"/>
                <w:lang w:val="en-GB"/>
              </w:rPr>
              <w:t>xs:token</w:t>
            </w:r>
            <w:proofErr w:type="spellEnd"/>
            <w:r w:rsidRPr="0035170A">
              <w:rPr>
                <w:rFonts w:ascii="Courier New" w:hAnsi="Courier New" w:cs="Courier New"/>
                <w:b/>
                <w:bCs/>
                <w:sz w:val="18"/>
                <w:szCs w:val="18"/>
                <w:highlight w:val="yellow"/>
                <w:lang w:val="en-GB"/>
              </w:rPr>
              <w:t>"&gt;</w:t>
            </w:r>
          </w:p>
          <w:p w14:paraId="0BE3600B" w14:textId="5053090D"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xs:pattern</w:t>
            </w:r>
            <w:proofErr w:type="spellEnd"/>
            <w:r w:rsidRPr="0035170A">
              <w:rPr>
                <w:rFonts w:ascii="Courier New" w:hAnsi="Courier New" w:cs="Courier New"/>
                <w:b/>
                <w:bCs/>
                <w:sz w:val="18"/>
                <w:szCs w:val="18"/>
                <w:highlight w:val="yellow"/>
                <w:lang w:val="en-GB"/>
              </w:rPr>
              <w:t xml:space="preserve"> value="[0-9]{1,2}"/&gt;</w:t>
            </w:r>
          </w:p>
          <w:p w14:paraId="2CE848C2"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highlight w:val="yellow"/>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xs:restriction</w:t>
            </w:r>
            <w:proofErr w:type="spellEnd"/>
            <w:r w:rsidRPr="0035170A">
              <w:rPr>
                <w:rFonts w:ascii="Courier New" w:hAnsi="Courier New" w:cs="Courier New"/>
                <w:b/>
                <w:bCs/>
                <w:sz w:val="18"/>
                <w:szCs w:val="18"/>
                <w:highlight w:val="yellow"/>
                <w:lang w:val="en-GB"/>
              </w:rPr>
              <w:t>&gt;</w:t>
            </w:r>
          </w:p>
          <w:p w14:paraId="663C0E3F" w14:textId="77777777" w:rsidR="0035170A" w:rsidRPr="0035170A" w:rsidRDefault="0035170A" w:rsidP="0035170A">
            <w:pPr>
              <w:pStyle w:val="NormalWeb"/>
              <w:tabs>
                <w:tab w:val="left" w:pos="1195"/>
              </w:tabs>
              <w:spacing w:before="0" w:beforeAutospacing="0" w:after="0" w:afterAutospacing="0"/>
              <w:rPr>
                <w:rFonts w:ascii="Courier New" w:hAnsi="Courier New" w:cs="Courier New"/>
                <w:b/>
                <w:bCs/>
                <w:sz w:val="18"/>
                <w:szCs w:val="18"/>
                <w:lang w:val="en-GB"/>
              </w:rPr>
            </w:pPr>
            <w:r w:rsidRPr="0035170A">
              <w:rPr>
                <w:rFonts w:ascii="Courier New" w:hAnsi="Courier New" w:cs="Courier New"/>
                <w:b/>
                <w:bCs/>
                <w:sz w:val="18"/>
                <w:szCs w:val="18"/>
                <w:highlight w:val="yellow"/>
                <w:lang w:val="en-GB"/>
              </w:rPr>
              <w:t xml:space="preserve">  &lt;/</w:t>
            </w:r>
            <w:proofErr w:type="spellStart"/>
            <w:r w:rsidRPr="0035170A">
              <w:rPr>
                <w:rFonts w:ascii="Courier New" w:hAnsi="Courier New" w:cs="Courier New"/>
                <w:b/>
                <w:bCs/>
                <w:sz w:val="18"/>
                <w:szCs w:val="18"/>
                <w:highlight w:val="yellow"/>
                <w:lang w:val="en-GB"/>
              </w:rPr>
              <w:t>xs:simpleType</w:t>
            </w:r>
            <w:proofErr w:type="spellEnd"/>
            <w:r w:rsidRPr="0035170A">
              <w:rPr>
                <w:rFonts w:ascii="Courier New" w:hAnsi="Courier New" w:cs="Courier New"/>
                <w:b/>
                <w:bCs/>
                <w:sz w:val="18"/>
                <w:szCs w:val="18"/>
                <w:highlight w:val="yellow"/>
                <w:lang w:val="en-GB"/>
              </w:rPr>
              <w:t>&gt;</w:t>
            </w:r>
          </w:p>
          <w:p w14:paraId="147192C2" w14:textId="77777777" w:rsidR="0035170A" w:rsidRDefault="0035170A" w:rsidP="0052174A">
            <w:pPr>
              <w:pStyle w:val="NormalWeb"/>
              <w:tabs>
                <w:tab w:val="left" w:pos="1195"/>
              </w:tabs>
              <w:spacing w:before="0" w:beforeAutospacing="0" w:after="0" w:afterAutospacing="0"/>
              <w:rPr>
                <w:rFonts w:ascii="Arial" w:hAnsi="Arial" w:cs="Arial"/>
                <w:sz w:val="18"/>
                <w:szCs w:val="18"/>
                <w:lang w:val="en-GB"/>
              </w:rPr>
            </w:pPr>
          </w:p>
          <w:p w14:paraId="1E929490" w14:textId="77777777" w:rsidR="0035170A" w:rsidRDefault="0035170A" w:rsidP="0052174A">
            <w:pPr>
              <w:pStyle w:val="NormalWeb"/>
              <w:tabs>
                <w:tab w:val="left" w:pos="1195"/>
              </w:tabs>
              <w:spacing w:before="0" w:beforeAutospacing="0" w:after="0" w:afterAutospacing="0"/>
              <w:rPr>
                <w:rFonts w:ascii="Arial" w:hAnsi="Arial" w:cs="Arial"/>
                <w:sz w:val="18"/>
                <w:szCs w:val="18"/>
                <w:lang w:val="en-GB"/>
              </w:rPr>
            </w:pPr>
          </w:p>
          <w:p w14:paraId="2B1EDEA4" w14:textId="77777777" w:rsidR="008652CE" w:rsidRPr="008652CE" w:rsidRDefault="008652CE" w:rsidP="008652CE">
            <w:pPr>
              <w:pStyle w:val="NormalWeb"/>
              <w:tabs>
                <w:tab w:val="left" w:pos="1195"/>
              </w:tabs>
              <w:rPr>
                <w:rFonts w:ascii="Arial" w:hAnsi="Arial" w:cs="Arial"/>
                <w:sz w:val="18"/>
                <w:szCs w:val="18"/>
                <w:lang w:val="en-GB"/>
              </w:rPr>
            </w:pPr>
            <w:r w:rsidRPr="008652CE">
              <w:rPr>
                <w:rFonts w:ascii="Arial" w:hAnsi="Arial" w:cs="Arial"/>
                <w:sz w:val="18"/>
                <w:szCs w:val="18"/>
                <w:lang w:val="en-GB"/>
              </w:rPr>
              <w:lastRenderedPageBreak/>
              <w:t>It is expected that the IE119 sent by an NTA.P6 to an NTA.P5 will be ignored from a functional point of view.</w:t>
            </w:r>
          </w:p>
          <w:p w14:paraId="63214339" w14:textId="789B3696" w:rsidR="002B376E" w:rsidRPr="002928D2" w:rsidRDefault="009F2809" w:rsidP="009F2809">
            <w:pPr>
              <w:pStyle w:val="NormalWeb"/>
              <w:tabs>
                <w:tab w:val="left" w:pos="1195"/>
              </w:tabs>
              <w:spacing w:before="0" w:beforeAutospacing="0" w:after="0" w:afterAutospacing="0"/>
              <w:rPr>
                <w:rFonts w:ascii="Arial" w:hAnsi="Arial" w:cs="Arial"/>
                <w:sz w:val="18"/>
                <w:szCs w:val="18"/>
                <w:lang w:val="en-GB"/>
              </w:rPr>
            </w:pPr>
            <w:r>
              <w:rPr>
                <w:rFonts w:ascii="Arial" w:hAnsi="Arial" w:cs="Arial"/>
                <w:sz w:val="18"/>
                <w:szCs w:val="18"/>
                <w:lang w:val="en-GB"/>
              </w:rPr>
              <w:t>If t</w:t>
            </w:r>
            <w:r w:rsidR="002B376E" w:rsidRPr="002928D2">
              <w:rPr>
                <w:rFonts w:ascii="Arial" w:hAnsi="Arial" w:cs="Arial"/>
                <w:sz w:val="18"/>
                <w:szCs w:val="18"/>
                <w:lang w:val="en-GB"/>
              </w:rPr>
              <w:t xml:space="preserve">he CD119D sent by an NTA.P6 to an NTA.P5 </w:t>
            </w:r>
            <w:r>
              <w:rPr>
                <w:rFonts w:ascii="Arial" w:hAnsi="Arial" w:cs="Arial"/>
                <w:sz w:val="18"/>
                <w:szCs w:val="18"/>
                <w:lang w:val="en-GB"/>
              </w:rPr>
              <w:t xml:space="preserve">is not </w:t>
            </w:r>
            <w:r w:rsidR="008652CE">
              <w:rPr>
                <w:rFonts w:ascii="Arial" w:hAnsi="Arial" w:cs="Arial"/>
                <w:sz w:val="18"/>
                <w:szCs w:val="18"/>
                <w:lang w:val="en-GB"/>
              </w:rPr>
              <w:t xml:space="preserve">technically </w:t>
            </w:r>
            <w:r w:rsidR="002B376E" w:rsidRPr="002928D2">
              <w:rPr>
                <w:rFonts w:ascii="Arial" w:hAnsi="Arial" w:cs="Arial"/>
                <w:sz w:val="18"/>
                <w:szCs w:val="18"/>
                <w:lang w:val="en-GB"/>
              </w:rPr>
              <w:t>ignored by the NTA.P5</w:t>
            </w:r>
            <w:r>
              <w:rPr>
                <w:rFonts w:ascii="Arial" w:hAnsi="Arial" w:cs="Arial"/>
                <w:sz w:val="18"/>
                <w:szCs w:val="18"/>
                <w:lang w:val="en-GB"/>
              </w:rPr>
              <w:t xml:space="preserve"> (ideal situation), then </w:t>
            </w:r>
            <w:r w:rsidR="002B376E" w:rsidRPr="002928D2">
              <w:rPr>
                <w:rFonts w:ascii="Arial" w:hAnsi="Arial" w:cs="Arial"/>
                <w:sz w:val="18"/>
                <w:szCs w:val="18"/>
                <w:lang w:val="en-GB"/>
              </w:rPr>
              <w:t>this new message CD119D would be rejected with a CD9</w:t>
            </w:r>
            <w:r>
              <w:rPr>
                <w:rFonts w:ascii="Arial" w:hAnsi="Arial" w:cs="Arial"/>
                <w:sz w:val="18"/>
                <w:szCs w:val="18"/>
                <w:lang w:val="en-GB"/>
              </w:rPr>
              <w:t>17</w:t>
            </w:r>
            <w:r w:rsidR="002B376E" w:rsidRPr="002928D2">
              <w:rPr>
                <w:rFonts w:ascii="Arial" w:hAnsi="Arial" w:cs="Arial"/>
                <w:sz w:val="18"/>
                <w:szCs w:val="18"/>
                <w:lang w:val="en-GB"/>
              </w:rPr>
              <w:t>C by the NTA.P5.</w:t>
            </w:r>
            <w:r w:rsidR="008652CE">
              <w:rPr>
                <w:rFonts w:ascii="Arial" w:hAnsi="Arial" w:cs="Arial"/>
                <w:sz w:val="18"/>
                <w:szCs w:val="18"/>
                <w:lang w:val="en-GB"/>
              </w:rPr>
              <w:t xml:space="preserve"> </w:t>
            </w:r>
            <w:r w:rsidR="008652CE" w:rsidRPr="008652CE">
              <w:rPr>
                <w:rFonts w:ascii="Arial" w:hAnsi="Arial" w:cs="Arial"/>
                <w:sz w:val="18"/>
                <w:szCs w:val="18"/>
                <w:lang w:val="en-GB"/>
              </w:rPr>
              <w:t>It’s not expected to have negative impact on operations.</w:t>
            </w:r>
          </w:p>
          <w:p w14:paraId="7524476E" w14:textId="77777777" w:rsidR="002B376E" w:rsidRDefault="002B376E" w:rsidP="0052174A">
            <w:pPr>
              <w:pStyle w:val="NormalWeb"/>
              <w:tabs>
                <w:tab w:val="left" w:pos="1195"/>
              </w:tabs>
              <w:spacing w:before="0" w:beforeAutospacing="0" w:after="0" w:afterAutospacing="0"/>
              <w:rPr>
                <w:rFonts w:ascii="Arial" w:hAnsi="Arial" w:cs="Arial"/>
                <w:sz w:val="18"/>
                <w:szCs w:val="18"/>
                <w:lang w:val="en-GB"/>
              </w:rPr>
            </w:pPr>
          </w:p>
          <w:p w14:paraId="10EAD92E" w14:textId="3FE13123" w:rsidR="002202FB" w:rsidRDefault="002202FB" w:rsidP="009F2809">
            <w:pPr>
              <w:pStyle w:val="NormalWeb"/>
              <w:tabs>
                <w:tab w:val="left" w:pos="1195"/>
              </w:tabs>
              <w:spacing w:before="0" w:beforeAutospacing="0" w:after="0" w:afterAutospacing="0"/>
              <w:rPr>
                <w:rFonts w:ascii="Arial" w:hAnsi="Arial" w:cs="Arial"/>
                <w:sz w:val="18"/>
                <w:szCs w:val="18"/>
                <w:lang w:val="en-GB"/>
              </w:rPr>
            </w:pPr>
            <w:r>
              <w:rPr>
                <w:rFonts w:ascii="Arial" w:hAnsi="Arial" w:cs="Arial"/>
                <w:sz w:val="18"/>
                <w:szCs w:val="18"/>
                <w:lang w:val="en-GB"/>
              </w:rPr>
              <w:t xml:space="preserve">To avoid confusions </w:t>
            </w:r>
            <w:r w:rsidR="008652CE">
              <w:rPr>
                <w:rFonts w:ascii="Arial" w:hAnsi="Arial" w:cs="Arial"/>
                <w:sz w:val="18"/>
                <w:szCs w:val="18"/>
                <w:lang w:val="en-GB"/>
              </w:rPr>
              <w:t xml:space="preserve">between the old/new </w:t>
            </w:r>
            <w:r>
              <w:rPr>
                <w:rFonts w:ascii="Arial" w:hAnsi="Arial" w:cs="Arial"/>
                <w:sz w:val="18"/>
                <w:szCs w:val="18"/>
                <w:lang w:val="en-GB"/>
              </w:rPr>
              <w:t xml:space="preserve">CD119D exchanged between </w:t>
            </w:r>
            <w:r w:rsidR="009F2809" w:rsidRPr="002928D2">
              <w:rPr>
                <w:rFonts w:ascii="Arial" w:hAnsi="Arial" w:cs="Arial"/>
                <w:sz w:val="18"/>
                <w:szCs w:val="18"/>
                <w:lang w:val="en-GB"/>
              </w:rPr>
              <w:t>NTA.P6</w:t>
            </w:r>
            <w:r>
              <w:rPr>
                <w:rFonts w:ascii="Arial" w:hAnsi="Arial" w:cs="Arial"/>
                <w:sz w:val="18"/>
                <w:szCs w:val="18"/>
                <w:lang w:val="en-GB"/>
              </w:rPr>
              <w:t>,</w:t>
            </w:r>
            <w:r w:rsidR="009F2809" w:rsidRPr="002928D2">
              <w:rPr>
                <w:rFonts w:ascii="Arial" w:hAnsi="Arial" w:cs="Arial"/>
                <w:sz w:val="18"/>
                <w:szCs w:val="18"/>
                <w:lang w:val="en-GB"/>
              </w:rPr>
              <w:t xml:space="preserve"> </w:t>
            </w:r>
            <w:r>
              <w:rPr>
                <w:rFonts w:ascii="Arial" w:hAnsi="Arial" w:cs="Arial"/>
                <w:sz w:val="18"/>
                <w:szCs w:val="18"/>
                <w:lang w:val="en-GB"/>
              </w:rPr>
              <w:t xml:space="preserve">(and to avoid some few rejections without major business impact) it </w:t>
            </w:r>
            <w:r w:rsidR="009F2809">
              <w:rPr>
                <w:rFonts w:ascii="Arial" w:hAnsi="Arial" w:cs="Arial"/>
                <w:sz w:val="18"/>
                <w:szCs w:val="18"/>
                <w:lang w:val="en-GB"/>
              </w:rPr>
              <w:t xml:space="preserve">is </w:t>
            </w:r>
            <w:r>
              <w:rPr>
                <w:rFonts w:ascii="Arial" w:hAnsi="Arial" w:cs="Arial"/>
                <w:sz w:val="18"/>
                <w:szCs w:val="18"/>
                <w:lang w:val="en-GB"/>
              </w:rPr>
              <w:t>recommended that</w:t>
            </w:r>
            <w:r w:rsidR="008652CE">
              <w:rPr>
                <w:rFonts w:ascii="Arial" w:hAnsi="Arial" w:cs="Arial"/>
                <w:sz w:val="18"/>
                <w:szCs w:val="18"/>
                <w:lang w:val="en-GB"/>
              </w:rPr>
              <w:t>:</w:t>
            </w:r>
            <w:r>
              <w:rPr>
                <w:rFonts w:ascii="Arial" w:hAnsi="Arial" w:cs="Arial"/>
                <w:sz w:val="18"/>
                <w:szCs w:val="18"/>
                <w:lang w:val="en-GB"/>
              </w:rPr>
              <w:t xml:space="preserve"> </w:t>
            </w:r>
          </w:p>
          <w:p w14:paraId="1449EAD3" w14:textId="610D4020" w:rsidR="002202FB" w:rsidRDefault="002202FB" w:rsidP="002202FB">
            <w:pPr>
              <w:pStyle w:val="NormalWeb"/>
              <w:numPr>
                <w:ilvl w:val="0"/>
                <w:numId w:val="1"/>
              </w:numPr>
              <w:tabs>
                <w:tab w:val="left" w:pos="1195"/>
              </w:tabs>
              <w:spacing w:before="0" w:beforeAutospacing="0" w:after="0" w:afterAutospacing="0"/>
              <w:rPr>
                <w:rFonts w:ascii="Arial" w:hAnsi="Arial" w:cs="Arial"/>
                <w:sz w:val="18"/>
                <w:szCs w:val="18"/>
                <w:lang w:val="en-GB"/>
              </w:rPr>
            </w:pPr>
            <w:r>
              <w:rPr>
                <w:rFonts w:ascii="Arial" w:hAnsi="Arial" w:cs="Arial"/>
                <w:sz w:val="18"/>
                <w:szCs w:val="18"/>
                <w:lang w:val="en-GB"/>
              </w:rPr>
              <w:t>the old message CD119D is not used after 31.08.2025</w:t>
            </w:r>
          </w:p>
          <w:p w14:paraId="16433D69" w14:textId="3C86A3E2" w:rsidR="009F2809" w:rsidRPr="002928D2" w:rsidRDefault="002202FB" w:rsidP="002202FB">
            <w:pPr>
              <w:pStyle w:val="NormalWeb"/>
              <w:numPr>
                <w:ilvl w:val="0"/>
                <w:numId w:val="1"/>
              </w:numPr>
              <w:tabs>
                <w:tab w:val="left" w:pos="1195"/>
              </w:tabs>
              <w:spacing w:before="0" w:beforeAutospacing="0" w:after="0" w:afterAutospacing="0"/>
              <w:rPr>
                <w:rFonts w:ascii="Arial" w:hAnsi="Arial" w:cs="Arial"/>
                <w:sz w:val="18"/>
                <w:szCs w:val="18"/>
                <w:lang w:val="en-GB"/>
              </w:rPr>
            </w:pPr>
            <w:r>
              <w:rPr>
                <w:rFonts w:ascii="Arial" w:hAnsi="Arial" w:cs="Arial"/>
                <w:sz w:val="18"/>
                <w:szCs w:val="18"/>
                <w:lang w:val="en-GB"/>
              </w:rPr>
              <w:t xml:space="preserve">the new </w:t>
            </w:r>
            <w:r w:rsidR="009F2809" w:rsidRPr="002928D2">
              <w:rPr>
                <w:rFonts w:ascii="Arial" w:hAnsi="Arial" w:cs="Arial"/>
                <w:sz w:val="18"/>
                <w:szCs w:val="18"/>
                <w:lang w:val="en-GB"/>
              </w:rPr>
              <w:t xml:space="preserve">message CD119D </w:t>
            </w:r>
            <w:r>
              <w:rPr>
                <w:rFonts w:ascii="Arial" w:hAnsi="Arial" w:cs="Arial"/>
                <w:sz w:val="18"/>
                <w:szCs w:val="18"/>
                <w:lang w:val="en-GB"/>
              </w:rPr>
              <w:t>is used from 01.09.2025</w:t>
            </w:r>
            <w:r w:rsidR="009F2809" w:rsidRPr="002928D2">
              <w:rPr>
                <w:rFonts w:ascii="Arial" w:hAnsi="Arial" w:cs="Arial"/>
                <w:sz w:val="18"/>
                <w:szCs w:val="18"/>
                <w:lang w:val="en-GB"/>
              </w:rPr>
              <w:t>.</w:t>
            </w:r>
          </w:p>
          <w:p w14:paraId="21E98294" w14:textId="77777777" w:rsidR="009F2809" w:rsidRPr="002928D2" w:rsidRDefault="009F2809" w:rsidP="0052174A">
            <w:pPr>
              <w:pStyle w:val="NormalWeb"/>
              <w:tabs>
                <w:tab w:val="left" w:pos="1195"/>
              </w:tabs>
              <w:spacing w:before="0" w:beforeAutospacing="0" w:after="0" w:afterAutospacing="0"/>
              <w:rPr>
                <w:rFonts w:ascii="Arial" w:hAnsi="Arial" w:cs="Arial"/>
                <w:sz w:val="18"/>
                <w:szCs w:val="18"/>
                <w:lang w:val="en-GB"/>
              </w:rPr>
            </w:pPr>
          </w:p>
          <w:p w14:paraId="677237B8" w14:textId="77777777" w:rsidR="005A246B" w:rsidRPr="002928D2" w:rsidRDefault="005A246B" w:rsidP="0052174A">
            <w:pPr>
              <w:pStyle w:val="NormalWeb"/>
              <w:tabs>
                <w:tab w:val="left" w:pos="1195"/>
              </w:tabs>
              <w:spacing w:before="0" w:beforeAutospacing="0" w:after="0" w:afterAutospacing="0"/>
              <w:rPr>
                <w:rFonts w:ascii="Arial" w:hAnsi="Arial" w:cs="Arial"/>
                <w:sz w:val="18"/>
                <w:szCs w:val="18"/>
                <w:lang w:val="en-GB"/>
              </w:rPr>
            </w:pPr>
          </w:p>
          <w:p w14:paraId="3D02D2EB" w14:textId="46B01A31" w:rsidR="002B37EB" w:rsidRPr="00530FF3" w:rsidRDefault="002B37EB" w:rsidP="002B37EB">
            <w:pPr>
              <w:pStyle w:val="NormalWeb"/>
              <w:tabs>
                <w:tab w:val="left" w:pos="1195"/>
              </w:tabs>
              <w:spacing w:before="0" w:beforeAutospacing="0" w:after="0" w:afterAutospacing="0"/>
              <w:rPr>
                <w:rFonts w:ascii="Arial" w:hAnsi="Arial" w:cs="Arial"/>
                <w:sz w:val="18"/>
                <w:szCs w:val="18"/>
                <w:lang w:val="en-GB"/>
              </w:rPr>
            </w:pPr>
            <w:r w:rsidRPr="00530FF3">
              <w:rPr>
                <w:rFonts w:ascii="Arial" w:hAnsi="Arial" w:cs="Arial"/>
                <w:sz w:val="18"/>
                <w:szCs w:val="18"/>
                <w:lang w:val="en-GB"/>
              </w:rPr>
              <w:t>While the structure of CD118C will remain unchanged:</w:t>
            </w:r>
          </w:p>
          <w:p w14:paraId="30624435" w14:textId="77777777" w:rsidR="002B37EB" w:rsidRPr="00530FF3" w:rsidRDefault="002B37EB" w:rsidP="002B37EB">
            <w:pPr>
              <w:pStyle w:val="NormalWeb"/>
              <w:tabs>
                <w:tab w:val="left" w:pos="1195"/>
              </w:tabs>
              <w:ind w:left="720"/>
              <w:rPr>
                <w:rFonts w:ascii="Arial" w:hAnsi="Arial" w:cs="Arial"/>
                <w:b/>
                <w:bCs/>
                <w:sz w:val="18"/>
                <w:szCs w:val="18"/>
                <w:lang w:val="en-GB"/>
              </w:rPr>
            </w:pPr>
            <w:r w:rsidRPr="00530FF3">
              <w:rPr>
                <w:rFonts w:ascii="Arial" w:hAnsi="Arial" w:cs="Arial"/>
                <w:b/>
                <w:bCs/>
                <w:sz w:val="18"/>
                <w:szCs w:val="18"/>
                <w:lang w:val="en-GB"/>
              </w:rPr>
              <w:t>TRANSIT OPERATION</w:t>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t>1x</w:t>
            </w:r>
            <w:r w:rsidRPr="00530FF3">
              <w:rPr>
                <w:rFonts w:ascii="Arial" w:hAnsi="Arial" w:cs="Arial"/>
                <w:b/>
                <w:bCs/>
                <w:sz w:val="18"/>
                <w:szCs w:val="18"/>
                <w:lang w:val="en-GB"/>
              </w:rPr>
              <w:tab/>
              <w:t>R</w:t>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p>
          <w:p w14:paraId="44DF7FFE" w14:textId="77777777" w:rsidR="002B37EB" w:rsidRPr="00530FF3" w:rsidRDefault="002B37EB" w:rsidP="002B37EB">
            <w:pPr>
              <w:pStyle w:val="NormalWeb"/>
              <w:tabs>
                <w:tab w:val="left" w:pos="1195"/>
              </w:tabs>
              <w:ind w:left="720"/>
              <w:rPr>
                <w:rFonts w:ascii="Arial" w:hAnsi="Arial" w:cs="Arial"/>
                <w:sz w:val="18"/>
                <w:szCs w:val="18"/>
                <w:lang w:val="en-GB"/>
              </w:rPr>
            </w:pPr>
            <w:r w:rsidRPr="00530FF3">
              <w:rPr>
                <w:rFonts w:ascii="Arial" w:hAnsi="Arial" w:cs="Arial"/>
                <w:sz w:val="18"/>
                <w:szCs w:val="18"/>
                <w:lang w:val="en-GB"/>
              </w:rPr>
              <w:t>MRN</w:t>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t>R</w:t>
            </w:r>
            <w:r w:rsidRPr="00530FF3">
              <w:rPr>
                <w:rFonts w:ascii="Arial" w:hAnsi="Arial" w:cs="Arial"/>
                <w:sz w:val="18"/>
                <w:szCs w:val="18"/>
                <w:lang w:val="en-GB"/>
              </w:rPr>
              <w:tab/>
              <w:t>an18</w:t>
            </w:r>
            <w:r w:rsidRPr="00530FF3">
              <w:rPr>
                <w:rFonts w:ascii="Arial" w:hAnsi="Arial" w:cs="Arial"/>
                <w:sz w:val="18"/>
                <w:szCs w:val="18"/>
                <w:lang w:val="en-GB"/>
              </w:rPr>
              <w:tab/>
            </w:r>
            <w:r w:rsidRPr="00530FF3">
              <w:rPr>
                <w:rFonts w:ascii="Arial" w:hAnsi="Arial" w:cs="Arial"/>
                <w:sz w:val="18"/>
                <w:szCs w:val="18"/>
                <w:lang w:val="en-GB"/>
              </w:rPr>
              <w:tab/>
              <w:t>G0002, R0028</w:t>
            </w:r>
          </w:p>
          <w:p w14:paraId="4D3E0BD7" w14:textId="77777777" w:rsidR="002B37EB" w:rsidRPr="00530FF3" w:rsidRDefault="002B37EB" w:rsidP="002B37EB">
            <w:pPr>
              <w:pStyle w:val="NormalWeb"/>
              <w:tabs>
                <w:tab w:val="left" w:pos="1195"/>
              </w:tabs>
              <w:ind w:left="720"/>
              <w:rPr>
                <w:rFonts w:ascii="Arial" w:hAnsi="Arial" w:cs="Arial"/>
                <w:sz w:val="18"/>
                <w:szCs w:val="18"/>
                <w:lang w:val="en-GB"/>
              </w:rPr>
            </w:pPr>
            <w:r w:rsidRPr="00530FF3">
              <w:rPr>
                <w:rFonts w:ascii="Arial" w:hAnsi="Arial" w:cs="Arial"/>
                <w:sz w:val="18"/>
                <w:szCs w:val="18"/>
                <w:lang w:val="en-GB"/>
              </w:rPr>
              <w:t>Passage date</w:t>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t>R</w:t>
            </w:r>
            <w:r w:rsidRPr="00530FF3">
              <w:rPr>
                <w:rFonts w:ascii="Arial" w:hAnsi="Arial" w:cs="Arial"/>
                <w:sz w:val="18"/>
                <w:szCs w:val="18"/>
                <w:lang w:val="en-GB"/>
              </w:rPr>
              <w:tab/>
              <w:t>an10</w:t>
            </w:r>
            <w:r w:rsidRPr="00530FF3">
              <w:rPr>
                <w:rFonts w:ascii="Arial" w:hAnsi="Arial" w:cs="Arial"/>
                <w:sz w:val="18"/>
                <w:szCs w:val="18"/>
                <w:lang w:val="en-GB"/>
              </w:rPr>
              <w:tab/>
            </w:r>
            <w:r w:rsidRPr="00530FF3">
              <w:rPr>
                <w:rFonts w:ascii="Arial" w:hAnsi="Arial" w:cs="Arial"/>
                <w:sz w:val="18"/>
                <w:szCs w:val="18"/>
                <w:lang w:val="en-GB"/>
              </w:rPr>
              <w:tab/>
              <w:t>G0002</w:t>
            </w:r>
          </w:p>
          <w:p w14:paraId="60590567" w14:textId="77777777" w:rsidR="002B37EB" w:rsidRPr="00530FF3" w:rsidRDefault="002B37EB" w:rsidP="002B37EB">
            <w:pPr>
              <w:pStyle w:val="NormalWeb"/>
              <w:tabs>
                <w:tab w:val="left" w:pos="1195"/>
              </w:tabs>
              <w:ind w:left="720"/>
              <w:rPr>
                <w:rFonts w:ascii="Arial" w:hAnsi="Arial" w:cs="Arial"/>
                <w:b/>
                <w:bCs/>
                <w:sz w:val="18"/>
                <w:szCs w:val="18"/>
                <w:lang w:val="en-GB"/>
              </w:rPr>
            </w:pPr>
            <w:r w:rsidRPr="00530FF3">
              <w:rPr>
                <w:rFonts w:ascii="Arial" w:hAnsi="Arial" w:cs="Arial"/>
                <w:b/>
                <w:bCs/>
                <w:sz w:val="18"/>
                <w:szCs w:val="18"/>
                <w:lang w:val="en-GB"/>
              </w:rPr>
              <w:t>CUSTOMS OFFICE OF DEPARTURE</w:t>
            </w:r>
            <w:r w:rsidRPr="00530FF3">
              <w:rPr>
                <w:rFonts w:ascii="Arial" w:hAnsi="Arial" w:cs="Arial"/>
                <w:b/>
                <w:bCs/>
                <w:sz w:val="18"/>
                <w:szCs w:val="18"/>
                <w:lang w:val="en-GB"/>
              </w:rPr>
              <w:tab/>
            </w:r>
            <w:r w:rsidRPr="00530FF3">
              <w:rPr>
                <w:rFonts w:ascii="Arial" w:hAnsi="Arial" w:cs="Arial"/>
                <w:b/>
                <w:bCs/>
                <w:sz w:val="18"/>
                <w:szCs w:val="18"/>
                <w:lang w:val="en-GB"/>
              </w:rPr>
              <w:tab/>
              <w:t>1x</w:t>
            </w:r>
            <w:r w:rsidRPr="00530FF3">
              <w:rPr>
                <w:rFonts w:ascii="Arial" w:hAnsi="Arial" w:cs="Arial"/>
                <w:b/>
                <w:bCs/>
                <w:sz w:val="18"/>
                <w:szCs w:val="18"/>
                <w:lang w:val="en-GB"/>
              </w:rPr>
              <w:tab/>
              <w:t>R</w:t>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p>
          <w:p w14:paraId="52313980" w14:textId="77777777" w:rsidR="002B37EB" w:rsidRPr="00530FF3" w:rsidRDefault="002B37EB" w:rsidP="002B37EB">
            <w:pPr>
              <w:pStyle w:val="NormalWeb"/>
              <w:tabs>
                <w:tab w:val="left" w:pos="1195"/>
              </w:tabs>
              <w:ind w:left="720"/>
              <w:rPr>
                <w:rFonts w:ascii="Arial" w:hAnsi="Arial" w:cs="Arial"/>
                <w:sz w:val="18"/>
                <w:szCs w:val="18"/>
                <w:lang w:val="en-GB"/>
              </w:rPr>
            </w:pPr>
            <w:r w:rsidRPr="00530FF3">
              <w:rPr>
                <w:rFonts w:ascii="Arial" w:hAnsi="Arial" w:cs="Arial"/>
                <w:sz w:val="18"/>
                <w:szCs w:val="18"/>
                <w:lang w:val="en-GB"/>
              </w:rPr>
              <w:t>Reference number</w:t>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t>R</w:t>
            </w:r>
            <w:r w:rsidRPr="00530FF3">
              <w:rPr>
                <w:rFonts w:ascii="Arial" w:hAnsi="Arial" w:cs="Arial"/>
                <w:sz w:val="18"/>
                <w:szCs w:val="18"/>
                <w:lang w:val="en-GB"/>
              </w:rPr>
              <w:tab/>
              <w:t>an8</w:t>
            </w:r>
            <w:r w:rsidRPr="00530FF3">
              <w:rPr>
                <w:rFonts w:ascii="Arial" w:hAnsi="Arial" w:cs="Arial"/>
                <w:sz w:val="18"/>
                <w:szCs w:val="18"/>
                <w:lang w:val="en-GB"/>
              </w:rPr>
              <w:tab/>
              <w:t>CL171</w:t>
            </w:r>
            <w:r w:rsidRPr="00530FF3">
              <w:rPr>
                <w:rFonts w:ascii="Arial" w:hAnsi="Arial" w:cs="Arial"/>
                <w:sz w:val="18"/>
                <w:szCs w:val="18"/>
                <w:lang w:val="en-GB"/>
              </w:rPr>
              <w:tab/>
            </w:r>
          </w:p>
          <w:p w14:paraId="4577D1B8" w14:textId="77777777" w:rsidR="002B37EB" w:rsidRPr="00530FF3" w:rsidRDefault="002B37EB" w:rsidP="002B37EB">
            <w:pPr>
              <w:pStyle w:val="NormalWeb"/>
              <w:tabs>
                <w:tab w:val="left" w:pos="1195"/>
              </w:tabs>
              <w:ind w:left="720"/>
              <w:rPr>
                <w:rFonts w:ascii="Arial" w:hAnsi="Arial" w:cs="Arial"/>
                <w:b/>
                <w:bCs/>
                <w:sz w:val="18"/>
                <w:szCs w:val="18"/>
                <w:lang w:val="en-GB"/>
              </w:rPr>
            </w:pPr>
            <w:r w:rsidRPr="00530FF3">
              <w:rPr>
                <w:rFonts w:ascii="Arial" w:hAnsi="Arial" w:cs="Arial"/>
                <w:b/>
                <w:bCs/>
                <w:sz w:val="18"/>
                <w:szCs w:val="18"/>
                <w:lang w:val="en-GB"/>
              </w:rPr>
              <w:t>CUSTOMS OFFICE OF TRANSIT (ACTUAL)</w:t>
            </w:r>
            <w:r w:rsidRPr="00530FF3">
              <w:rPr>
                <w:rFonts w:ascii="Arial" w:hAnsi="Arial" w:cs="Arial"/>
                <w:b/>
                <w:bCs/>
                <w:sz w:val="18"/>
                <w:szCs w:val="18"/>
                <w:lang w:val="en-GB"/>
              </w:rPr>
              <w:tab/>
              <w:t>1x</w:t>
            </w:r>
            <w:r w:rsidRPr="00530FF3">
              <w:rPr>
                <w:rFonts w:ascii="Arial" w:hAnsi="Arial" w:cs="Arial"/>
                <w:b/>
                <w:bCs/>
                <w:sz w:val="18"/>
                <w:szCs w:val="18"/>
                <w:lang w:val="en-GB"/>
              </w:rPr>
              <w:tab/>
              <w:t>R</w:t>
            </w:r>
            <w:r w:rsidRPr="00530FF3">
              <w:rPr>
                <w:rFonts w:ascii="Arial" w:hAnsi="Arial" w:cs="Arial"/>
                <w:b/>
                <w:bCs/>
                <w:sz w:val="18"/>
                <w:szCs w:val="18"/>
                <w:lang w:val="en-GB"/>
              </w:rPr>
              <w:tab/>
            </w:r>
            <w:r w:rsidRPr="00530FF3">
              <w:rPr>
                <w:rFonts w:ascii="Arial" w:hAnsi="Arial" w:cs="Arial"/>
                <w:b/>
                <w:bCs/>
                <w:sz w:val="18"/>
                <w:szCs w:val="18"/>
                <w:lang w:val="en-GB"/>
              </w:rPr>
              <w:tab/>
            </w:r>
            <w:r w:rsidRPr="00530FF3">
              <w:rPr>
                <w:rFonts w:ascii="Arial" w:hAnsi="Arial" w:cs="Arial"/>
                <w:b/>
                <w:bCs/>
                <w:sz w:val="18"/>
                <w:szCs w:val="18"/>
                <w:lang w:val="en-GB"/>
              </w:rPr>
              <w:tab/>
            </w:r>
          </w:p>
          <w:p w14:paraId="20B5611A" w14:textId="77777777" w:rsidR="002B37EB" w:rsidRPr="00530FF3" w:rsidRDefault="002B37EB" w:rsidP="002B37EB">
            <w:pPr>
              <w:pStyle w:val="NormalWeb"/>
              <w:tabs>
                <w:tab w:val="left" w:pos="1195"/>
              </w:tabs>
              <w:spacing w:before="0" w:beforeAutospacing="0" w:after="0" w:afterAutospacing="0"/>
              <w:ind w:left="720"/>
              <w:rPr>
                <w:rFonts w:ascii="Arial" w:hAnsi="Arial" w:cs="Arial"/>
                <w:sz w:val="18"/>
                <w:szCs w:val="18"/>
                <w:lang w:val="en-GB"/>
              </w:rPr>
            </w:pPr>
            <w:r w:rsidRPr="00530FF3">
              <w:rPr>
                <w:rFonts w:ascii="Arial" w:hAnsi="Arial" w:cs="Arial"/>
                <w:sz w:val="18"/>
                <w:szCs w:val="18"/>
                <w:lang w:val="en-GB"/>
              </w:rPr>
              <w:t>Reference number</w:t>
            </w:r>
            <w:r w:rsidRPr="00530FF3">
              <w:rPr>
                <w:rFonts w:ascii="Arial" w:hAnsi="Arial" w:cs="Arial"/>
                <w:sz w:val="18"/>
                <w:szCs w:val="18"/>
                <w:lang w:val="en-GB"/>
              </w:rPr>
              <w:tab/>
            </w:r>
            <w:r w:rsidRPr="00530FF3">
              <w:rPr>
                <w:rFonts w:ascii="Arial" w:hAnsi="Arial" w:cs="Arial"/>
                <w:sz w:val="18"/>
                <w:szCs w:val="18"/>
                <w:lang w:val="en-GB"/>
              </w:rPr>
              <w:tab/>
            </w:r>
            <w:r w:rsidRPr="00530FF3">
              <w:rPr>
                <w:rFonts w:ascii="Arial" w:hAnsi="Arial" w:cs="Arial"/>
                <w:sz w:val="18"/>
                <w:szCs w:val="18"/>
                <w:lang w:val="en-GB"/>
              </w:rPr>
              <w:tab/>
              <w:t>R</w:t>
            </w:r>
            <w:r w:rsidRPr="00530FF3">
              <w:rPr>
                <w:rFonts w:ascii="Arial" w:hAnsi="Arial" w:cs="Arial"/>
                <w:sz w:val="18"/>
                <w:szCs w:val="18"/>
                <w:lang w:val="en-GB"/>
              </w:rPr>
              <w:tab/>
              <w:t>an8</w:t>
            </w:r>
            <w:r w:rsidRPr="00530FF3">
              <w:rPr>
                <w:rFonts w:ascii="Arial" w:hAnsi="Arial" w:cs="Arial"/>
                <w:sz w:val="18"/>
                <w:szCs w:val="18"/>
                <w:lang w:val="en-GB"/>
              </w:rPr>
              <w:tab/>
              <w:t>CL173</w:t>
            </w:r>
            <w:r w:rsidRPr="00530FF3">
              <w:rPr>
                <w:rFonts w:ascii="Arial" w:hAnsi="Arial" w:cs="Arial"/>
                <w:sz w:val="18"/>
                <w:szCs w:val="18"/>
                <w:lang w:val="en-GB"/>
              </w:rPr>
              <w:tab/>
            </w:r>
          </w:p>
          <w:p w14:paraId="591B090D" w14:textId="77777777" w:rsidR="002B37EB" w:rsidRPr="002928D2" w:rsidRDefault="002B37EB" w:rsidP="0052174A">
            <w:pPr>
              <w:pStyle w:val="NormalWeb"/>
              <w:tabs>
                <w:tab w:val="left" w:pos="1195"/>
              </w:tabs>
              <w:spacing w:before="0" w:beforeAutospacing="0" w:after="0" w:afterAutospacing="0"/>
              <w:rPr>
                <w:rFonts w:ascii="Arial" w:hAnsi="Arial" w:cs="Arial"/>
                <w:sz w:val="18"/>
                <w:szCs w:val="18"/>
                <w:lang w:val="en-GB"/>
              </w:rPr>
            </w:pPr>
          </w:p>
          <w:p w14:paraId="362C9F50" w14:textId="087B1061" w:rsidR="000824B9" w:rsidRPr="002928D2" w:rsidRDefault="00056221" w:rsidP="00530FF3">
            <w:pPr>
              <w:pStyle w:val="NormalWeb"/>
              <w:tabs>
                <w:tab w:val="left" w:pos="454"/>
              </w:tabs>
              <w:spacing w:before="0" w:beforeAutospacing="0" w:after="0" w:afterAutospacing="0"/>
              <w:ind w:left="596" w:hanging="596"/>
              <w:rPr>
                <w:rFonts w:ascii="Arial" w:hAnsi="Arial" w:cs="Arial"/>
                <w:color w:val="00B050"/>
                <w:sz w:val="18"/>
                <w:szCs w:val="18"/>
                <w:lang w:val="en-GB"/>
              </w:rPr>
            </w:pPr>
            <w:r w:rsidRPr="00530FF3">
              <w:rPr>
                <w:rFonts w:ascii="Arial" w:hAnsi="Arial" w:cs="Arial"/>
                <w:b/>
                <w:bCs/>
                <w:color w:val="00B050"/>
                <w:sz w:val="18"/>
                <w:szCs w:val="18"/>
                <w:lang w:val="en-GB"/>
              </w:rPr>
              <w:t>Note:</w:t>
            </w:r>
            <w:r w:rsidRPr="002928D2">
              <w:rPr>
                <w:rFonts w:ascii="Arial" w:hAnsi="Arial" w:cs="Arial"/>
                <w:color w:val="00B050"/>
                <w:sz w:val="18"/>
                <w:szCs w:val="18"/>
                <w:lang w:val="en-GB"/>
              </w:rPr>
              <w:t xml:space="preserve"> Like in NCTS-P5, the message IE118 remains sent in NCTS-P6 whether it is a </w:t>
            </w:r>
            <w:r w:rsidRPr="002928D2">
              <w:rPr>
                <w:rFonts w:ascii="Arial" w:hAnsi="Arial" w:cs="Arial"/>
                <w:i/>
                <w:iCs/>
                <w:color w:val="00B050"/>
                <w:sz w:val="18"/>
                <w:szCs w:val="18"/>
                <w:lang w:val="en-GB"/>
              </w:rPr>
              <w:t>combined</w:t>
            </w:r>
            <w:r w:rsidRPr="002928D2">
              <w:rPr>
                <w:rFonts w:ascii="Arial" w:hAnsi="Arial" w:cs="Arial"/>
                <w:color w:val="00B050"/>
                <w:sz w:val="18"/>
                <w:szCs w:val="18"/>
                <w:lang w:val="en-GB"/>
              </w:rPr>
              <w:t xml:space="preserve"> or </w:t>
            </w:r>
            <w:r w:rsidRPr="002928D2">
              <w:rPr>
                <w:rFonts w:ascii="Arial" w:hAnsi="Arial" w:cs="Arial"/>
                <w:i/>
                <w:iCs/>
                <w:color w:val="00B050"/>
                <w:sz w:val="18"/>
                <w:szCs w:val="18"/>
                <w:lang w:val="en-GB"/>
              </w:rPr>
              <w:t>non-combined</w:t>
            </w:r>
            <w:r w:rsidRPr="002928D2">
              <w:rPr>
                <w:rFonts w:ascii="Arial" w:hAnsi="Arial" w:cs="Arial"/>
                <w:color w:val="00B050"/>
                <w:sz w:val="18"/>
                <w:szCs w:val="18"/>
                <w:lang w:val="en-GB"/>
              </w:rPr>
              <w:t xml:space="preserve"> declaration. </w:t>
            </w:r>
          </w:p>
          <w:p w14:paraId="39D58BB0" w14:textId="77777777" w:rsidR="00056221" w:rsidRDefault="00056221" w:rsidP="0052174A">
            <w:pPr>
              <w:pStyle w:val="NormalWeb"/>
              <w:tabs>
                <w:tab w:val="left" w:pos="1195"/>
              </w:tabs>
              <w:spacing w:before="0" w:beforeAutospacing="0" w:after="0" w:afterAutospacing="0"/>
              <w:rPr>
                <w:rFonts w:ascii="Arial" w:hAnsi="Arial" w:cs="Arial"/>
                <w:sz w:val="18"/>
                <w:szCs w:val="18"/>
                <w:lang w:val="en-GB"/>
              </w:rPr>
            </w:pPr>
          </w:p>
          <w:p w14:paraId="47388369" w14:textId="77777777" w:rsidR="00A64D99" w:rsidRDefault="00A64D99" w:rsidP="0052174A">
            <w:pPr>
              <w:pStyle w:val="NormalWeb"/>
              <w:tabs>
                <w:tab w:val="left" w:pos="1195"/>
              </w:tabs>
              <w:spacing w:before="0" w:beforeAutospacing="0" w:after="0" w:afterAutospacing="0"/>
              <w:rPr>
                <w:rFonts w:ascii="Arial" w:hAnsi="Arial" w:cs="Arial"/>
                <w:sz w:val="18"/>
                <w:szCs w:val="18"/>
                <w:lang w:val="en-GB"/>
              </w:rPr>
            </w:pPr>
          </w:p>
          <w:p w14:paraId="135E3602" w14:textId="77777777" w:rsidR="00A64D99" w:rsidRDefault="00A64D99" w:rsidP="0052174A">
            <w:pPr>
              <w:pStyle w:val="NormalWeb"/>
              <w:tabs>
                <w:tab w:val="left" w:pos="1195"/>
              </w:tabs>
              <w:spacing w:before="0" w:beforeAutospacing="0" w:after="0" w:afterAutospacing="0"/>
              <w:rPr>
                <w:rFonts w:ascii="Arial" w:hAnsi="Arial" w:cs="Arial"/>
                <w:sz w:val="18"/>
                <w:szCs w:val="18"/>
                <w:lang w:val="en-GB"/>
              </w:rPr>
            </w:pPr>
          </w:p>
          <w:p w14:paraId="696D6504" w14:textId="77777777" w:rsidR="00A64D99" w:rsidRDefault="00A64D99" w:rsidP="0052174A">
            <w:pPr>
              <w:pStyle w:val="NormalWeb"/>
              <w:tabs>
                <w:tab w:val="left" w:pos="1195"/>
              </w:tabs>
              <w:spacing w:before="0" w:beforeAutospacing="0" w:after="0" w:afterAutospacing="0"/>
              <w:rPr>
                <w:rFonts w:ascii="Arial" w:hAnsi="Arial" w:cs="Arial"/>
                <w:sz w:val="18"/>
                <w:szCs w:val="18"/>
                <w:lang w:val="en-GB"/>
              </w:rPr>
            </w:pPr>
          </w:p>
          <w:p w14:paraId="1E6B26E8" w14:textId="77777777" w:rsidR="00A64D99" w:rsidRDefault="00A64D99" w:rsidP="0052174A">
            <w:pPr>
              <w:pStyle w:val="NormalWeb"/>
              <w:tabs>
                <w:tab w:val="left" w:pos="1195"/>
              </w:tabs>
              <w:spacing w:before="0" w:beforeAutospacing="0" w:after="0" w:afterAutospacing="0"/>
              <w:rPr>
                <w:rFonts w:ascii="Arial" w:hAnsi="Arial" w:cs="Arial"/>
                <w:sz w:val="18"/>
                <w:szCs w:val="18"/>
                <w:lang w:val="en-GB"/>
              </w:rPr>
            </w:pPr>
          </w:p>
          <w:p w14:paraId="7CE9B0A2" w14:textId="77777777" w:rsidR="00A64D99" w:rsidRPr="002928D2" w:rsidRDefault="00A64D99" w:rsidP="0052174A">
            <w:pPr>
              <w:pStyle w:val="NormalWeb"/>
              <w:tabs>
                <w:tab w:val="left" w:pos="1195"/>
              </w:tabs>
              <w:spacing w:before="0" w:beforeAutospacing="0" w:after="0" w:afterAutospacing="0"/>
              <w:rPr>
                <w:rFonts w:ascii="Arial" w:hAnsi="Arial" w:cs="Arial"/>
                <w:sz w:val="18"/>
                <w:szCs w:val="18"/>
                <w:lang w:val="en-GB"/>
              </w:rPr>
            </w:pPr>
          </w:p>
          <w:p w14:paraId="72133E4B" w14:textId="77777777" w:rsidR="00A64D99" w:rsidRDefault="00A64D99" w:rsidP="00A64D99">
            <w:pPr>
              <w:pStyle w:val="NormalWeb"/>
              <w:tabs>
                <w:tab w:val="left" w:pos="1195"/>
              </w:tabs>
              <w:spacing w:before="0" w:beforeAutospacing="0" w:after="0" w:afterAutospacing="0"/>
              <w:rPr>
                <w:rFonts w:ascii="Arial" w:hAnsi="Arial" w:cs="Arial"/>
                <w:b/>
                <w:bCs/>
                <w:sz w:val="18"/>
                <w:szCs w:val="18"/>
                <w:lang w:val="en-GB"/>
              </w:rPr>
            </w:pPr>
          </w:p>
          <w:p w14:paraId="566CD629" w14:textId="0A7FC28B" w:rsidR="00547A48" w:rsidRPr="00530FF3" w:rsidRDefault="00A64D99" w:rsidP="00A64D99">
            <w:pPr>
              <w:pStyle w:val="NormalWeb"/>
              <w:tabs>
                <w:tab w:val="left" w:pos="1195"/>
              </w:tabs>
              <w:spacing w:before="0" w:beforeAutospacing="0" w:after="0" w:afterAutospacing="0"/>
              <w:rPr>
                <w:rFonts w:ascii="Arial" w:hAnsi="Arial" w:cs="Arial"/>
                <w:b/>
                <w:bCs/>
                <w:sz w:val="18"/>
                <w:szCs w:val="18"/>
                <w:lang w:val="en-GB"/>
              </w:rPr>
            </w:pPr>
            <w:r>
              <w:rPr>
                <w:rFonts w:ascii="Arial" w:hAnsi="Arial" w:cs="Arial"/>
                <w:b/>
                <w:bCs/>
                <w:sz w:val="18"/>
                <w:szCs w:val="18"/>
                <w:lang w:val="en-GB"/>
              </w:rPr>
              <w:t xml:space="preserve">C/ </w:t>
            </w:r>
            <w:r w:rsidR="00547A48" w:rsidRPr="00530FF3">
              <w:rPr>
                <w:rFonts w:ascii="Arial" w:hAnsi="Arial" w:cs="Arial"/>
                <w:b/>
                <w:bCs/>
                <w:sz w:val="18"/>
                <w:szCs w:val="18"/>
                <w:lang w:val="en-GB"/>
              </w:rPr>
              <w:t>Changes in CS/RD2:</w:t>
            </w:r>
          </w:p>
          <w:p w14:paraId="22468932" w14:textId="77777777" w:rsidR="00547A48" w:rsidRPr="00530FF3" w:rsidRDefault="00547A48" w:rsidP="00547A48">
            <w:pPr>
              <w:pStyle w:val="NormalWeb"/>
              <w:tabs>
                <w:tab w:val="left" w:pos="1195"/>
              </w:tabs>
              <w:spacing w:before="0" w:beforeAutospacing="0" w:after="0" w:afterAutospacing="0"/>
              <w:ind w:left="720"/>
              <w:rPr>
                <w:rFonts w:ascii="Arial" w:hAnsi="Arial" w:cs="Arial"/>
                <w:sz w:val="18"/>
                <w:szCs w:val="18"/>
                <w:lang w:val="en-GB"/>
              </w:rPr>
            </w:pPr>
          </w:p>
          <w:p w14:paraId="070A03D5" w14:textId="6008B498" w:rsidR="00547A48" w:rsidRPr="002928D2" w:rsidRDefault="00547A48" w:rsidP="009E77DF">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18"/>
                <w:szCs w:val="18"/>
              </w:rPr>
            </w:pPr>
            <w:proofErr w:type="spellStart"/>
            <w:r w:rsidRPr="002928D2">
              <w:rPr>
                <w:rFonts w:ascii="Arial" w:hAnsi="Arial" w:cs="Arial"/>
                <w:sz w:val="18"/>
                <w:szCs w:val="18"/>
              </w:rPr>
              <w:t>Codelist</w:t>
            </w:r>
            <w:proofErr w:type="spellEnd"/>
            <w:r w:rsidRPr="002928D2">
              <w:rPr>
                <w:rFonts w:ascii="Arial" w:hAnsi="Arial" w:cs="Arial"/>
                <w:sz w:val="18"/>
                <w:szCs w:val="18"/>
              </w:rPr>
              <w:t xml:space="preserve"> </w:t>
            </w:r>
            <w:r w:rsidRPr="002928D2">
              <w:rPr>
                <w:rFonts w:ascii="Arial" w:hAnsi="Arial" w:cs="Arial"/>
                <w:b/>
                <w:sz w:val="18"/>
                <w:szCs w:val="18"/>
              </w:rPr>
              <w:t>CL155</w:t>
            </w:r>
            <w:r w:rsidRPr="002928D2">
              <w:rPr>
                <w:rFonts w:ascii="Arial" w:hAnsi="Arial" w:cs="Arial"/>
                <w:sz w:val="18"/>
                <w:szCs w:val="18"/>
              </w:rPr>
              <w:t xml:space="preserve"> (</w:t>
            </w:r>
            <w:proofErr w:type="spellStart"/>
            <w:r w:rsidRPr="002928D2">
              <w:rPr>
                <w:rFonts w:ascii="Arial" w:hAnsi="Arial" w:cs="Arial"/>
                <w:sz w:val="18"/>
                <w:szCs w:val="18"/>
              </w:rPr>
              <w:t>StateAtOfficeOfTransit</w:t>
            </w:r>
            <w:proofErr w:type="spellEnd"/>
            <w:r w:rsidRPr="002928D2">
              <w:rPr>
                <w:rFonts w:ascii="Arial" w:hAnsi="Arial" w:cs="Arial"/>
                <w:sz w:val="18"/>
                <w:szCs w:val="18"/>
              </w:rPr>
              <w:t>)</w:t>
            </w:r>
            <w:r w:rsidR="000854DD" w:rsidRPr="002928D2">
              <w:rPr>
                <w:rFonts w:ascii="Arial" w:hAnsi="Arial" w:cs="Arial"/>
                <w:sz w:val="18"/>
                <w:szCs w:val="18"/>
              </w:rPr>
              <w:t xml:space="preserve"> and </w:t>
            </w:r>
            <w:proofErr w:type="spellStart"/>
            <w:r w:rsidR="000854DD" w:rsidRPr="002928D2">
              <w:rPr>
                <w:rFonts w:ascii="Arial" w:hAnsi="Arial" w:cs="Arial"/>
                <w:sz w:val="18"/>
                <w:szCs w:val="18"/>
              </w:rPr>
              <w:t>Codelist</w:t>
            </w:r>
            <w:proofErr w:type="spellEnd"/>
            <w:r w:rsidR="000854DD" w:rsidRPr="002928D2">
              <w:rPr>
                <w:rFonts w:ascii="Arial" w:hAnsi="Arial" w:cs="Arial"/>
                <w:sz w:val="18"/>
                <w:szCs w:val="18"/>
              </w:rPr>
              <w:t xml:space="preserve"> </w:t>
            </w:r>
            <w:r w:rsidR="000854DD" w:rsidRPr="002928D2">
              <w:rPr>
                <w:rFonts w:ascii="Arial" w:hAnsi="Arial" w:cs="Arial"/>
                <w:b/>
                <w:sz w:val="18"/>
                <w:szCs w:val="18"/>
              </w:rPr>
              <w:t>CL258</w:t>
            </w:r>
            <w:r w:rsidR="000854DD" w:rsidRPr="002928D2">
              <w:rPr>
                <w:rFonts w:ascii="Arial" w:hAnsi="Arial" w:cs="Arial"/>
                <w:sz w:val="18"/>
                <w:szCs w:val="18"/>
              </w:rPr>
              <w:t xml:space="preserve"> (</w:t>
            </w:r>
            <w:proofErr w:type="spellStart"/>
            <w:r w:rsidR="000854DD" w:rsidRPr="002928D2">
              <w:rPr>
                <w:rFonts w:ascii="Arial" w:hAnsi="Arial" w:cs="Arial"/>
                <w:sz w:val="18"/>
                <w:szCs w:val="18"/>
              </w:rPr>
              <w:t>CustomsOperationState</w:t>
            </w:r>
            <w:proofErr w:type="spellEnd"/>
            <w:r w:rsidR="000854DD" w:rsidRPr="002928D2">
              <w:rPr>
                <w:rFonts w:ascii="Arial" w:hAnsi="Arial" w:cs="Arial"/>
                <w:sz w:val="18"/>
                <w:szCs w:val="18"/>
              </w:rPr>
              <w:t>)</w:t>
            </w:r>
            <w:r w:rsidRPr="002928D2">
              <w:rPr>
                <w:rFonts w:ascii="Arial" w:hAnsi="Arial" w:cs="Arial"/>
                <w:sz w:val="18"/>
                <w:szCs w:val="18"/>
              </w:rPr>
              <w:t xml:space="preserve">: </w:t>
            </w:r>
          </w:p>
          <w:p w14:paraId="53C3AA32" w14:textId="77777777" w:rsidR="000824B9" w:rsidRPr="002928D2" w:rsidRDefault="00547A48" w:rsidP="009E77DF">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sz w:val="18"/>
                <w:szCs w:val="18"/>
              </w:rPr>
            </w:pPr>
            <w:r w:rsidRPr="002928D2">
              <w:rPr>
                <w:rFonts w:ascii="Arial" w:hAnsi="Arial" w:cs="Arial"/>
                <w:b/>
                <w:bCs/>
                <w:sz w:val="18"/>
                <w:szCs w:val="18"/>
              </w:rPr>
              <w:t>CONF</w:t>
            </w:r>
            <w:r w:rsidRPr="002928D2">
              <w:rPr>
                <w:rFonts w:ascii="Arial" w:hAnsi="Arial" w:cs="Arial"/>
                <w:sz w:val="18"/>
                <w:szCs w:val="18"/>
              </w:rPr>
              <w:t>:</w:t>
            </w:r>
            <w:r w:rsidR="000824B9" w:rsidRPr="002928D2">
              <w:rPr>
                <w:rFonts w:ascii="Arial" w:hAnsi="Arial" w:cs="Arial"/>
                <w:sz w:val="18"/>
                <w:szCs w:val="18"/>
              </w:rPr>
              <w:t xml:space="preserve"> the existing </w:t>
            </w:r>
            <w:r w:rsidRPr="002928D2">
              <w:rPr>
                <w:rFonts w:ascii="Arial" w:hAnsi="Arial" w:cs="Arial"/>
                <w:sz w:val="18"/>
                <w:szCs w:val="18"/>
              </w:rPr>
              <w:t xml:space="preserve">entry </w:t>
            </w:r>
            <w:r w:rsidRPr="002928D2">
              <w:rPr>
                <w:rFonts w:ascii="Arial" w:hAnsi="Arial" w:cs="Arial"/>
                <w:b/>
                <w:bCs/>
                <w:sz w:val="18"/>
                <w:szCs w:val="18"/>
              </w:rPr>
              <w:t>D05</w:t>
            </w:r>
            <w:r w:rsidRPr="002928D2">
              <w:rPr>
                <w:rFonts w:ascii="Arial" w:hAnsi="Arial" w:cs="Arial"/>
                <w:sz w:val="18"/>
                <w:szCs w:val="18"/>
              </w:rPr>
              <w:t xml:space="preserve"> – ‘</w:t>
            </w:r>
            <w:r w:rsidRPr="002928D2">
              <w:rPr>
                <w:rFonts w:ascii="Arial" w:hAnsi="Arial" w:cs="Arial"/>
                <w:b/>
                <w:bCs/>
                <w:sz w:val="18"/>
                <w:szCs w:val="18"/>
              </w:rPr>
              <w:t>Movement turned back’</w:t>
            </w:r>
            <w:r w:rsidRPr="002928D2">
              <w:rPr>
                <w:rFonts w:ascii="Arial" w:hAnsi="Arial" w:cs="Arial"/>
                <w:sz w:val="18"/>
                <w:szCs w:val="18"/>
              </w:rPr>
              <w:t xml:space="preserve"> will be </w:t>
            </w:r>
            <w:r w:rsidR="000824B9" w:rsidRPr="002928D2">
              <w:rPr>
                <w:rFonts w:ascii="Arial" w:hAnsi="Arial" w:cs="Arial"/>
                <w:sz w:val="18"/>
                <w:szCs w:val="18"/>
              </w:rPr>
              <w:t xml:space="preserve">updated to become </w:t>
            </w:r>
            <w:r w:rsidR="000824B9" w:rsidRPr="002928D2">
              <w:rPr>
                <w:rFonts w:ascii="Arial" w:hAnsi="Arial" w:cs="Arial"/>
                <w:b/>
                <w:bCs/>
                <w:sz w:val="18"/>
                <w:szCs w:val="18"/>
              </w:rPr>
              <w:t>D05 -</w:t>
            </w:r>
            <w:r w:rsidR="000824B9" w:rsidRPr="002928D2">
              <w:rPr>
                <w:rFonts w:ascii="Arial" w:hAnsi="Arial" w:cs="Arial"/>
                <w:sz w:val="18"/>
                <w:szCs w:val="18"/>
              </w:rPr>
              <w:t xml:space="preserve"> ‘</w:t>
            </w:r>
            <w:r w:rsidR="000824B9" w:rsidRPr="002928D2">
              <w:rPr>
                <w:rFonts w:ascii="Arial" w:hAnsi="Arial" w:cs="Arial"/>
                <w:b/>
                <w:bCs/>
                <w:sz w:val="18"/>
                <w:szCs w:val="18"/>
              </w:rPr>
              <w:t>Frontier-crossing refused’</w:t>
            </w:r>
            <w:r w:rsidR="000824B9" w:rsidRPr="002928D2">
              <w:rPr>
                <w:rFonts w:ascii="Arial" w:hAnsi="Arial" w:cs="Arial"/>
                <w:sz w:val="18"/>
                <w:szCs w:val="18"/>
              </w:rPr>
              <w:t xml:space="preserve"> for </w:t>
            </w:r>
            <w:r w:rsidRPr="002928D2">
              <w:rPr>
                <w:rFonts w:ascii="Arial" w:hAnsi="Arial" w:cs="Arial"/>
                <w:sz w:val="18"/>
                <w:szCs w:val="18"/>
              </w:rPr>
              <w:t>NCTS-P6 applicability,</w:t>
            </w:r>
            <w:r w:rsidR="000824B9" w:rsidRPr="002928D2">
              <w:rPr>
                <w:rFonts w:ascii="Arial" w:hAnsi="Arial" w:cs="Arial"/>
                <w:sz w:val="18"/>
                <w:szCs w:val="18"/>
              </w:rPr>
              <w:t xml:space="preserve"> </w:t>
            </w:r>
          </w:p>
          <w:p w14:paraId="40831465" w14:textId="7CE0B66F" w:rsidR="00547A48" w:rsidRPr="002928D2" w:rsidRDefault="00547A48" w:rsidP="000824B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748"/>
              <w:rPr>
                <w:rFonts w:ascii="Arial" w:hAnsi="Arial" w:cs="Arial"/>
                <w:sz w:val="18"/>
                <w:szCs w:val="18"/>
              </w:rPr>
            </w:pPr>
            <w:r w:rsidRPr="002928D2">
              <w:rPr>
                <w:rFonts w:ascii="Arial" w:hAnsi="Arial" w:cs="Arial"/>
                <w:sz w:val="18"/>
                <w:szCs w:val="18"/>
              </w:rPr>
              <w:t xml:space="preserve">with validity date </w:t>
            </w:r>
            <w:r w:rsidRPr="002928D2">
              <w:rPr>
                <w:rFonts w:ascii="Arial" w:hAnsi="Arial" w:cs="Arial"/>
                <w:b/>
                <w:bCs/>
                <w:sz w:val="18"/>
                <w:szCs w:val="18"/>
              </w:rPr>
              <w:t>01.06.2025</w:t>
            </w:r>
            <w:r w:rsidRPr="002928D2">
              <w:rPr>
                <w:rFonts w:ascii="Arial" w:hAnsi="Arial" w:cs="Arial"/>
                <w:sz w:val="18"/>
                <w:szCs w:val="18"/>
              </w:rPr>
              <w:t>.</w:t>
            </w:r>
          </w:p>
          <w:p w14:paraId="7FB2507D" w14:textId="12BED8B1" w:rsidR="00547A48" w:rsidRPr="002928D2" w:rsidRDefault="00547A48" w:rsidP="009E77DF">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sz w:val="18"/>
                <w:szCs w:val="18"/>
              </w:rPr>
            </w:pPr>
            <w:r w:rsidRPr="002928D2">
              <w:rPr>
                <w:rFonts w:ascii="Arial" w:hAnsi="Arial" w:cs="Arial"/>
                <w:b/>
                <w:bCs/>
                <w:sz w:val="18"/>
                <w:szCs w:val="18"/>
              </w:rPr>
              <w:t>PROD</w:t>
            </w:r>
            <w:r w:rsidRPr="002928D2">
              <w:rPr>
                <w:rFonts w:ascii="Arial" w:hAnsi="Arial" w:cs="Arial"/>
                <w:sz w:val="18"/>
                <w:szCs w:val="18"/>
              </w:rPr>
              <w:t xml:space="preserve">: </w:t>
            </w:r>
            <w:r w:rsidR="000854DD" w:rsidRPr="002928D2">
              <w:rPr>
                <w:rFonts w:ascii="Arial" w:hAnsi="Arial" w:cs="Arial"/>
                <w:sz w:val="18"/>
                <w:szCs w:val="18"/>
              </w:rPr>
              <w:t>the two code lists</w:t>
            </w:r>
            <w:r w:rsidR="000854DD" w:rsidRPr="002928D2">
              <w:rPr>
                <w:rFonts w:ascii="Arial" w:hAnsi="Arial" w:cs="Arial"/>
                <w:b/>
                <w:bCs/>
                <w:sz w:val="18"/>
                <w:szCs w:val="18"/>
              </w:rPr>
              <w:t xml:space="preserve"> </w:t>
            </w:r>
            <w:r w:rsidRPr="002928D2">
              <w:rPr>
                <w:rFonts w:ascii="Arial" w:hAnsi="Arial" w:cs="Arial"/>
                <w:sz w:val="18"/>
                <w:szCs w:val="18"/>
              </w:rPr>
              <w:t xml:space="preserve">will be included under NCTS-P6 applicability (same content as in CONF). This change will be applied </w:t>
            </w:r>
            <w:r w:rsidR="000824B9" w:rsidRPr="002928D2">
              <w:rPr>
                <w:rFonts w:ascii="Arial" w:hAnsi="Arial" w:cs="Arial"/>
                <w:sz w:val="18"/>
                <w:szCs w:val="18"/>
              </w:rPr>
              <w:t>by 01.06.</w:t>
            </w:r>
            <w:r w:rsidRPr="002928D2">
              <w:rPr>
                <w:rFonts w:ascii="Arial" w:hAnsi="Arial" w:cs="Arial"/>
                <w:sz w:val="18"/>
                <w:szCs w:val="18"/>
              </w:rPr>
              <w:t xml:space="preserve">2025 with validity in the past – </w:t>
            </w:r>
            <w:r w:rsidRPr="002928D2">
              <w:rPr>
                <w:rFonts w:ascii="Arial" w:hAnsi="Arial" w:cs="Arial"/>
                <w:b/>
                <w:bCs/>
                <w:sz w:val="18"/>
                <w:szCs w:val="18"/>
              </w:rPr>
              <w:t>01.02.2021</w:t>
            </w:r>
            <w:r w:rsidRPr="002928D2">
              <w:rPr>
                <w:rFonts w:ascii="Arial" w:hAnsi="Arial" w:cs="Arial"/>
                <w:sz w:val="18"/>
                <w:szCs w:val="18"/>
              </w:rPr>
              <w:t xml:space="preserve"> (Starting validity date of NCTS-P5 applicability in CS/RD2 PROD).</w:t>
            </w:r>
          </w:p>
          <w:p w14:paraId="5182DDFF" w14:textId="77777777" w:rsidR="00547A48" w:rsidRPr="002928D2" w:rsidRDefault="00547A48" w:rsidP="00547A4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748"/>
              <w:rPr>
                <w:rFonts w:ascii="Arial" w:hAnsi="Arial" w:cs="Arial"/>
                <w:sz w:val="18"/>
                <w:szCs w:val="18"/>
              </w:rPr>
            </w:pPr>
          </w:p>
          <w:p w14:paraId="248B6B76" w14:textId="77777777" w:rsidR="00547A48" w:rsidRPr="002928D2" w:rsidRDefault="00547A48" w:rsidP="009E77DF">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18"/>
                <w:szCs w:val="18"/>
              </w:rPr>
            </w:pPr>
            <w:r w:rsidRPr="002928D2">
              <w:rPr>
                <w:rFonts w:ascii="Arial" w:hAnsi="Arial" w:cs="Arial"/>
                <w:b/>
                <w:sz w:val="18"/>
                <w:szCs w:val="18"/>
              </w:rPr>
              <w:t xml:space="preserve">New CL238 (PassageRefusalReasonCode) </w:t>
            </w:r>
            <w:r w:rsidRPr="002928D2">
              <w:rPr>
                <w:rFonts w:ascii="Arial" w:hAnsi="Arial" w:cs="Arial"/>
                <w:sz w:val="18"/>
                <w:szCs w:val="18"/>
              </w:rPr>
              <w:t>will be created ONLY for NCTS-P6, with the following values:</w:t>
            </w:r>
          </w:p>
          <w:p w14:paraId="13A64FF5" w14:textId="77777777" w:rsidR="00547A48" w:rsidRPr="00530FF3" w:rsidRDefault="00547A48" w:rsidP="00547A48">
            <w:pPr>
              <w:pStyle w:val="NormalWeb"/>
              <w:tabs>
                <w:tab w:val="left" w:pos="1195"/>
              </w:tabs>
              <w:spacing w:before="0" w:beforeAutospacing="0" w:after="0" w:afterAutospacing="0"/>
              <w:ind w:left="2520"/>
              <w:rPr>
                <w:rFonts w:ascii="Arial" w:hAnsi="Arial" w:cs="Arial"/>
                <w:sz w:val="18"/>
                <w:szCs w:val="18"/>
                <w:lang w:val="en-GB"/>
              </w:rPr>
            </w:pPr>
            <w:r w:rsidRPr="00530FF3">
              <w:rPr>
                <w:rFonts w:ascii="Arial" w:hAnsi="Arial" w:cs="Arial"/>
                <w:sz w:val="18"/>
                <w:szCs w:val="18"/>
                <w:lang w:val="en-GB"/>
              </w:rPr>
              <w:t>1 = Vehicle not authorized to enter</w:t>
            </w:r>
          </w:p>
          <w:p w14:paraId="6E56256B" w14:textId="77777777" w:rsidR="00547A48" w:rsidRPr="00530FF3" w:rsidRDefault="00547A48" w:rsidP="00547A48">
            <w:pPr>
              <w:pStyle w:val="NormalWeb"/>
              <w:tabs>
                <w:tab w:val="left" w:pos="1195"/>
              </w:tabs>
              <w:spacing w:before="0" w:beforeAutospacing="0" w:after="0" w:afterAutospacing="0"/>
              <w:ind w:left="2520"/>
              <w:rPr>
                <w:rFonts w:ascii="Arial" w:hAnsi="Arial" w:cs="Arial"/>
                <w:sz w:val="18"/>
                <w:szCs w:val="18"/>
                <w:lang w:val="en-GB"/>
              </w:rPr>
            </w:pPr>
            <w:r w:rsidRPr="00530FF3">
              <w:rPr>
                <w:rFonts w:ascii="Arial" w:hAnsi="Arial" w:cs="Arial"/>
                <w:sz w:val="18"/>
                <w:szCs w:val="18"/>
                <w:lang w:val="en-GB"/>
              </w:rPr>
              <w:t>2 = Goods not authorized to enter the territory of the Contracting Party</w:t>
            </w:r>
          </w:p>
          <w:p w14:paraId="1A2259DC" w14:textId="77777777" w:rsidR="00547A48" w:rsidRPr="00530FF3" w:rsidRDefault="00547A48" w:rsidP="00547A48">
            <w:pPr>
              <w:pStyle w:val="NormalWeb"/>
              <w:tabs>
                <w:tab w:val="left" w:pos="1195"/>
              </w:tabs>
              <w:spacing w:before="0" w:beforeAutospacing="0" w:after="0" w:afterAutospacing="0"/>
              <w:ind w:left="2520"/>
              <w:rPr>
                <w:rFonts w:ascii="Arial" w:hAnsi="Arial" w:cs="Arial"/>
                <w:sz w:val="18"/>
                <w:szCs w:val="18"/>
                <w:lang w:val="en-GB"/>
              </w:rPr>
            </w:pPr>
            <w:r w:rsidRPr="00530FF3">
              <w:rPr>
                <w:rFonts w:ascii="Arial" w:hAnsi="Arial" w:cs="Arial"/>
                <w:sz w:val="18"/>
                <w:szCs w:val="18"/>
                <w:lang w:val="en-GB"/>
              </w:rPr>
              <w:t xml:space="preserve">4 = Other </w:t>
            </w:r>
          </w:p>
          <w:p w14:paraId="0DFAEA1A" w14:textId="6A329054" w:rsidR="00547A48" w:rsidRPr="00530FF3" w:rsidRDefault="00547A48" w:rsidP="000824B9">
            <w:pPr>
              <w:pStyle w:val="NormalWeb"/>
              <w:tabs>
                <w:tab w:val="left" w:pos="1195"/>
              </w:tabs>
              <w:spacing w:before="0" w:beforeAutospacing="0" w:after="0" w:afterAutospacing="0"/>
              <w:ind w:left="1442"/>
              <w:rPr>
                <w:rFonts w:ascii="Arial" w:hAnsi="Arial" w:cs="Arial"/>
                <w:sz w:val="18"/>
                <w:szCs w:val="18"/>
                <w:lang w:val="en-GB"/>
              </w:rPr>
            </w:pPr>
            <w:r w:rsidRPr="00530FF3">
              <w:rPr>
                <w:rFonts w:ascii="Arial" w:hAnsi="Arial" w:cs="Arial"/>
                <w:sz w:val="18"/>
                <w:szCs w:val="18"/>
                <w:lang w:val="en-GB"/>
              </w:rPr>
              <w:t>Th</w:t>
            </w:r>
            <w:r w:rsidR="000824B9" w:rsidRPr="00530FF3">
              <w:rPr>
                <w:rFonts w:ascii="Arial" w:hAnsi="Arial" w:cs="Arial"/>
                <w:sz w:val="18"/>
                <w:szCs w:val="18"/>
                <w:lang w:val="en-GB"/>
              </w:rPr>
              <w:t>is</w:t>
            </w:r>
            <w:r w:rsidRPr="00530FF3">
              <w:rPr>
                <w:rFonts w:ascii="Arial" w:hAnsi="Arial" w:cs="Arial"/>
                <w:sz w:val="18"/>
                <w:szCs w:val="18"/>
                <w:lang w:val="en-GB"/>
              </w:rPr>
              <w:t xml:space="preserve"> change will be applied</w:t>
            </w:r>
            <w:r w:rsidR="006D4F88">
              <w:rPr>
                <w:rFonts w:ascii="Arial" w:hAnsi="Arial" w:cs="Arial"/>
                <w:sz w:val="18"/>
                <w:szCs w:val="18"/>
                <w:lang w:val="en-GB"/>
              </w:rPr>
              <w:t xml:space="preserve"> </w:t>
            </w:r>
            <w:r w:rsidR="008765E8" w:rsidRPr="00530FF3">
              <w:rPr>
                <w:rFonts w:ascii="Arial" w:hAnsi="Arial" w:cs="Arial"/>
                <w:color w:val="00B050"/>
                <w:sz w:val="18"/>
                <w:szCs w:val="18"/>
                <w:lang w:val="en-GB"/>
              </w:rPr>
              <w:t>by DG TAXUD in CS/RD2</w:t>
            </w:r>
            <w:r w:rsidRPr="00530FF3">
              <w:rPr>
                <w:rFonts w:ascii="Arial" w:hAnsi="Arial" w:cs="Arial"/>
                <w:sz w:val="18"/>
                <w:szCs w:val="18"/>
                <w:lang w:val="en-GB"/>
              </w:rPr>
              <w:t>, as follows:</w:t>
            </w:r>
          </w:p>
          <w:p w14:paraId="38FAB9D5" w14:textId="7A988ED5" w:rsidR="00547A48" w:rsidRPr="002928D2" w:rsidRDefault="00547A48" w:rsidP="008765E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802"/>
              <w:rPr>
                <w:rFonts w:ascii="Arial" w:hAnsi="Arial" w:cs="Arial"/>
                <w:sz w:val="18"/>
                <w:szCs w:val="18"/>
              </w:rPr>
            </w:pPr>
            <w:r w:rsidRPr="002928D2">
              <w:rPr>
                <w:rFonts w:ascii="Arial" w:hAnsi="Arial" w:cs="Arial"/>
                <w:sz w:val="18"/>
                <w:szCs w:val="18"/>
              </w:rPr>
              <w:t xml:space="preserve">CONF: with validity date </w:t>
            </w:r>
            <w:r w:rsidR="005A246B" w:rsidRPr="002928D2">
              <w:rPr>
                <w:rFonts w:ascii="Arial" w:hAnsi="Arial" w:cs="Arial"/>
                <w:b/>
                <w:bCs/>
                <w:sz w:val="18"/>
                <w:szCs w:val="18"/>
              </w:rPr>
              <w:t>01</w:t>
            </w:r>
            <w:r w:rsidRPr="002928D2">
              <w:rPr>
                <w:rFonts w:ascii="Arial" w:hAnsi="Arial" w:cs="Arial"/>
                <w:b/>
                <w:bCs/>
                <w:sz w:val="18"/>
                <w:szCs w:val="18"/>
              </w:rPr>
              <w:t>.0</w:t>
            </w:r>
            <w:r w:rsidR="005A246B" w:rsidRPr="002928D2">
              <w:rPr>
                <w:rFonts w:ascii="Arial" w:hAnsi="Arial" w:cs="Arial"/>
                <w:b/>
                <w:bCs/>
                <w:sz w:val="18"/>
                <w:szCs w:val="18"/>
              </w:rPr>
              <w:t>6</w:t>
            </w:r>
            <w:r w:rsidRPr="002928D2">
              <w:rPr>
                <w:rFonts w:ascii="Arial" w:hAnsi="Arial" w:cs="Arial"/>
                <w:b/>
                <w:bCs/>
                <w:sz w:val="18"/>
                <w:szCs w:val="18"/>
              </w:rPr>
              <w:t>.2025.</w:t>
            </w:r>
          </w:p>
          <w:p w14:paraId="55987FD4" w14:textId="77569A4D" w:rsidR="00547A48" w:rsidRPr="002928D2" w:rsidRDefault="00547A48" w:rsidP="008765E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802"/>
              <w:rPr>
                <w:rFonts w:ascii="Arial" w:hAnsi="Arial" w:cs="Arial"/>
                <w:sz w:val="18"/>
                <w:szCs w:val="18"/>
              </w:rPr>
            </w:pPr>
            <w:r w:rsidRPr="002928D2">
              <w:rPr>
                <w:rFonts w:ascii="Arial" w:hAnsi="Arial" w:cs="Arial"/>
                <w:sz w:val="18"/>
                <w:szCs w:val="18"/>
              </w:rPr>
              <w:t xml:space="preserve">PROD: with validity date </w:t>
            </w:r>
            <w:r w:rsidRPr="002928D2">
              <w:rPr>
                <w:rFonts w:ascii="Arial" w:hAnsi="Arial" w:cs="Arial"/>
                <w:b/>
                <w:bCs/>
                <w:sz w:val="18"/>
                <w:szCs w:val="18"/>
              </w:rPr>
              <w:t>0</w:t>
            </w:r>
            <w:r w:rsidR="005A246B" w:rsidRPr="002928D2">
              <w:rPr>
                <w:rFonts w:ascii="Arial" w:hAnsi="Arial" w:cs="Arial"/>
                <w:b/>
                <w:bCs/>
                <w:sz w:val="18"/>
                <w:szCs w:val="18"/>
              </w:rPr>
              <w:t>1</w:t>
            </w:r>
            <w:r w:rsidRPr="002928D2">
              <w:rPr>
                <w:rFonts w:ascii="Arial" w:hAnsi="Arial" w:cs="Arial"/>
                <w:b/>
                <w:bCs/>
                <w:sz w:val="18"/>
                <w:szCs w:val="18"/>
              </w:rPr>
              <w:t>.0</w:t>
            </w:r>
            <w:r w:rsidR="005A246B" w:rsidRPr="002928D2">
              <w:rPr>
                <w:rFonts w:ascii="Arial" w:hAnsi="Arial" w:cs="Arial"/>
                <w:b/>
                <w:bCs/>
                <w:sz w:val="18"/>
                <w:szCs w:val="18"/>
              </w:rPr>
              <w:t>7</w:t>
            </w:r>
            <w:r w:rsidRPr="002928D2">
              <w:rPr>
                <w:rFonts w:ascii="Arial" w:hAnsi="Arial" w:cs="Arial"/>
                <w:b/>
                <w:bCs/>
                <w:sz w:val="18"/>
                <w:szCs w:val="18"/>
              </w:rPr>
              <w:t>.2025.</w:t>
            </w:r>
          </w:p>
          <w:p w14:paraId="41853720" w14:textId="77777777" w:rsidR="00563D6B" w:rsidRDefault="00563D6B" w:rsidP="00353861">
            <w:pPr>
              <w:pStyle w:val="NormalWeb"/>
              <w:spacing w:before="0" w:beforeAutospacing="0" w:after="0" w:afterAutospacing="0"/>
              <w:rPr>
                <w:rFonts w:ascii="Arial" w:hAnsi="Arial" w:cs="Arial"/>
                <w:sz w:val="18"/>
                <w:szCs w:val="18"/>
                <w:lang w:val="en-GB"/>
              </w:rPr>
            </w:pPr>
          </w:p>
          <w:p w14:paraId="26101FAF" w14:textId="77777777" w:rsidR="00A64D99" w:rsidRDefault="00A64D99" w:rsidP="00353861">
            <w:pPr>
              <w:pStyle w:val="NormalWeb"/>
              <w:spacing w:before="0" w:beforeAutospacing="0" w:after="0" w:afterAutospacing="0"/>
              <w:rPr>
                <w:rFonts w:ascii="Arial" w:hAnsi="Arial" w:cs="Arial"/>
                <w:sz w:val="18"/>
                <w:szCs w:val="18"/>
                <w:lang w:val="en-GB"/>
              </w:rPr>
            </w:pPr>
          </w:p>
          <w:p w14:paraId="06563333" w14:textId="77777777" w:rsidR="00A64D99" w:rsidRPr="002928D2" w:rsidRDefault="00A64D99" w:rsidP="00353861">
            <w:pPr>
              <w:pStyle w:val="NormalWeb"/>
              <w:spacing w:before="0" w:beforeAutospacing="0" w:after="0" w:afterAutospacing="0"/>
              <w:rPr>
                <w:rFonts w:ascii="Arial" w:hAnsi="Arial" w:cs="Arial"/>
                <w:sz w:val="18"/>
                <w:szCs w:val="18"/>
                <w:lang w:val="en-GB"/>
              </w:rPr>
            </w:pPr>
          </w:p>
          <w:p w14:paraId="7138EB03" w14:textId="26889FC4" w:rsidR="00A52F4D" w:rsidRPr="00530FF3" w:rsidRDefault="00105206" w:rsidP="00A113D7">
            <w:pPr>
              <w:rPr>
                <w:rFonts w:asciiTheme="minorHAnsi" w:hAnsiTheme="minorHAnsi" w:cstheme="minorHAnsi"/>
                <w:sz w:val="22"/>
                <w:szCs w:val="22"/>
              </w:rPr>
            </w:pPr>
            <w:r w:rsidRPr="00530FF3">
              <w:rPr>
                <w:rFonts w:asciiTheme="minorHAnsi" w:hAnsiTheme="minorHAnsi" w:cstheme="minorHAnsi"/>
                <w:b/>
                <w:bCs/>
                <w:sz w:val="22"/>
                <w:szCs w:val="22"/>
                <w:u w:val="single"/>
              </w:rPr>
              <w:t>IMPACT ASSESSMENT:</w:t>
            </w:r>
            <w:r w:rsidR="00A113D7" w:rsidRPr="00530FF3">
              <w:rPr>
                <w:rFonts w:asciiTheme="minorHAnsi" w:hAnsiTheme="minorHAnsi" w:cstheme="minorHAnsi"/>
                <w:sz w:val="22"/>
                <w:szCs w:val="22"/>
              </w:rPr>
              <w:t xml:space="preserve"> </w:t>
            </w:r>
          </w:p>
          <w:p w14:paraId="50BF2B65" w14:textId="74319029" w:rsidR="002B1CAA" w:rsidRPr="002928D2" w:rsidRDefault="008B482D" w:rsidP="005E64D2">
            <w:pPr>
              <w:rPr>
                <w:rFonts w:asciiTheme="minorHAnsi" w:hAnsiTheme="minorHAnsi" w:cstheme="minorHAnsi"/>
                <w:sz w:val="22"/>
                <w:szCs w:val="22"/>
              </w:rPr>
            </w:pPr>
            <w:r w:rsidRPr="002928D2">
              <w:rPr>
                <w:rFonts w:asciiTheme="minorHAnsi" w:hAnsiTheme="minorHAnsi" w:cstheme="minorHAnsi"/>
                <w:sz w:val="22"/>
                <w:szCs w:val="22"/>
              </w:rPr>
              <w:t>This RFC proposal introduces a new state for the Office of Transit and proposes corresponding updates to the Common Domain message CD119D</w:t>
            </w:r>
            <w:r w:rsidR="00F304C7" w:rsidRPr="002928D2">
              <w:rPr>
                <w:rFonts w:asciiTheme="minorHAnsi" w:hAnsiTheme="minorHAnsi" w:cstheme="minorHAnsi"/>
                <w:sz w:val="22"/>
                <w:szCs w:val="22"/>
              </w:rPr>
              <w:t>,</w:t>
            </w:r>
            <w:r w:rsidR="00957AD1" w:rsidRPr="002928D2">
              <w:rPr>
                <w:rFonts w:asciiTheme="minorHAnsi" w:hAnsiTheme="minorHAnsi" w:cstheme="minorHAnsi"/>
                <w:sz w:val="22"/>
                <w:szCs w:val="22"/>
              </w:rPr>
              <w:t xml:space="preserve"> </w:t>
            </w:r>
            <w:r w:rsidR="00572A2E" w:rsidRPr="002928D2">
              <w:rPr>
                <w:rFonts w:asciiTheme="minorHAnsi" w:hAnsiTheme="minorHAnsi" w:cstheme="minorHAnsi"/>
                <w:sz w:val="22"/>
                <w:szCs w:val="22"/>
              </w:rPr>
              <w:t xml:space="preserve">applicable </w:t>
            </w:r>
            <w:r w:rsidR="00957AD1" w:rsidRPr="002928D2">
              <w:rPr>
                <w:rFonts w:asciiTheme="minorHAnsi" w:hAnsiTheme="minorHAnsi" w:cstheme="minorHAnsi"/>
                <w:b/>
                <w:bCs/>
                <w:sz w:val="22"/>
                <w:szCs w:val="22"/>
                <w:u w:val="single"/>
              </w:rPr>
              <w:t>for the Opt-In</w:t>
            </w:r>
            <w:r w:rsidR="00572A2E" w:rsidRPr="002928D2">
              <w:rPr>
                <w:rFonts w:asciiTheme="minorHAnsi" w:hAnsiTheme="minorHAnsi" w:cstheme="minorHAnsi"/>
                <w:b/>
                <w:bCs/>
                <w:sz w:val="22"/>
                <w:szCs w:val="22"/>
                <w:u w:val="single"/>
              </w:rPr>
              <w:t xml:space="preserve"> </w:t>
            </w:r>
            <w:r w:rsidR="00835BCF" w:rsidRPr="002928D2">
              <w:rPr>
                <w:rFonts w:asciiTheme="minorHAnsi" w:hAnsiTheme="minorHAnsi" w:cstheme="minorHAnsi"/>
                <w:b/>
                <w:bCs/>
                <w:sz w:val="22"/>
                <w:szCs w:val="22"/>
                <w:u w:val="single"/>
              </w:rPr>
              <w:t xml:space="preserve">and Opt-Out </w:t>
            </w:r>
            <w:r w:rsidR="00572A2E" w:rsidRPr="002928D2">
              <w:rPr>
                <w:rFonts w:asciiTheme="minorHAnsi" w:hAnsiTheme="minorHAnsi" w:cstheme="minorHAnsi"/>
                <w:b/>
                <w:bCs/>
                <w:sz w:val="22"/>
                <w:szCs w:val="22"/>
                <w:u w:val="single"/>
              </w:rPr>
              <w:t>NAs</w:t>
            </w:r>
            <w:r w:rsidR="00957AD1" w:rsidRPr="002928D2">
              <w:rPr>
                <w:rFonts w:asciiTheme="minorHAnsi" w:hAnsiTheme="minorHAnsi" w:cstheme="minorHAnsi"/>
                <w:sz w:val="22"/>
                <w:szCs w:val="22"/>
              </w:rPr>
              <w:t xml:space="preserve">. It is proposed to be implemented </w:t>
            </w:r>
            <w:r w:rsidR="00957AD1" w:rsidRPr="002928D2">
              <w:rPr>
                <w:rFonts w:asciiTheme="minorHAnsi" w:hAnsiTheme="minorHAnsi" w:cstheme="minorHAnsi"/>
                <w:b/>
                <w:bCs/>
                <w:sz w:val="22"/>
                <w:szCs w:val="22"/>
              </w:rPr>
              <w:t xml:space="preserve">before </w:t>
            </w:r>
            <w:r w:rsidR="000824B9" w:rsidRPr="002928D2">
              <w:rPr>
                <w:rFonts w:asciiTheme="minorHAnsi" w:hAnsiTheme="minorHAnsi" w:cstheme="minorHAnsi"/>
                <w:b/>
                <w:bCs/>
                <w:sz w:val="22"/>
                <w:szCs w:val="22"/>
              </w:rPr>
              <w:t xml:space="preserve">each country </w:t>
            </w:r>
            <w:r w:rsidR="00957AD1" w:rsidRPr="002928D2">
              <w:rPr>
                <w:rFonts w:asciiTheme="minorHAnsi" w:hAnsiTheme="minorHAnsi" w:cstheme="minorHAnsi"/>
                <w:b/>
                <w:bCs/>
                <w:sz w:val="22"/>
                <w:szCs w:val="22"/>
              </w:rPr>
              <w:t>start</w:t>
            </w:r>
            <w:r w:rsidR="000824B9" w:rsidRPr="002928D2">
              <w:rPr>
                <w:rFonts w:asciiTheme="minorHAnsi" w:hAnsiTheme="minorHAnsi" w:cstheme="minorHAnsi"/>
                <w:b/>
                <w:bCs/>
                <w:sz w:val="22"/>
                <w:szCs w:val="22"/>
              </w:rPr>
              <w:t>s</w:t>
            </w:r>
            <w:r w:rsidR="00957AD1" w:rsidRPr="002928D2">
              <w:rPr>
                <w:rFonts w:asciiTheme="minorHAnsi" w:hAnsiTheme="minorHAnsi" w:cstheme="minorHAnsi"/>
                <w:b/>
                <w:bCs/>
                <w:sz w:val="22"/>
                <w:szCs w:val="22"/>
              </w:rPr>
              <w:t xml:space="preserve"> </w:t>
            </w:r>
            <w:r w:rsidR="000824B9" w:rsidRPr="002928D2">
              <w:rPr>
                <w:rFonts w:asciiTheme="minorHAnsi" w:hAnsiTheme="minorHAnsi" w:cstheme="minorHAnsi"/>
                <w:b/>
                <w:bCs/>
                <w:sz w:val="22"/>
                <w:szCs w:val="22"/>
              </w:rPr>
              <w:t>its</w:t>
            </w:r>
            <w:r w:rsidR="00957AD1" w:rsidRPr="002928D2">
              <w:rPr>
                <w:rFonts w:asciiTheme="minorHAnsi" w:hAnsiTheme="minorHAnsi" w:cstheme="minorHAnsi"/>
                <w:b/>
                <w:bCs/>
                <w:sz w:val="22"/>
                <w:szCs w:val="22"/>
              </w:rPr>
              <w:t xml:space="preserve"> NCTS-P6 operations (T-Ops)</w:t>
            </w:r>
            <w:r w:rsidR="00835BCF" w:rsidRPr="002928D2">
              <w:rPr>
                <w:rFonts w:asciiTheme="minorHAnsi" w:hAnsiTheme="minorHAnsi" w:cstheme="minorHAnsi"/>
                <w:sz w:val="22"/>
                <w:szCs w:val="22"/>
              </w:rPr>
              <w:t xml:space="preserve">. </w:t>
            </w:r>
          </w:p>
          <w:p w14:paraId="1D7E47EE" w14:textId="77777777" w:rsidR="00957AD1" w:rsidRPr="00530FF3" w:rsidRDefault="00957AD1" w:rsidP="005E64D2">
            <w:pPr>
              <w:rPr>
                <w:rFonts w:asciiTheme="minorHAnsi" w:hAnsiTheme="minorHAnsi" w:cstheme="minorHAnsi"/>
                <w:sz w:val="22"/>
                <w:szCs w:val="22"/>
              </w:rPr>
            </w:pPr>
          </w:p>
          <w:p w14:paraId="4A72948F" w14:textId="0F9EF99F" w:rsidR="00FE4AD1" w:rsidRPr="002928D2" w:rsidRDefault="00FE4AD1" w:rsidP="00FE4AD1">
            <w:pPr>
              <w:ind w:left="4816" w:hanging="4816"/>
              <w:rPr>
                <w:rFonts w:asciiTheme="minorHAnsi" w:eastAsia="Calibri" w:hAnsiTheme="minorHAnsi" w:cstheme="minorHAnsi"/>
              </w:rPr>
            </w:pPr>
            <w:r w:rsidRPr="00530FF3">
              <w:rPr>
                <w:rStyle w:val="normaltextrun"/>
                <w:rFonts w:asciiTheme="minorHAnsi" w:hAnsiTheme="minorHAnsi" w:cstheme="minorHAnsi"/>
                <w:b/>
                <w:bCs/>
                <w:sz w:val="22"/>
                <w:szCs w:val="22"/>
              </w:rPr>
              <w:t>Proposed</w:t>
            </w:r>
            <w:r w:rsidRPr="00530FF3">
              <w:rPr>
                <w:rStyle w:val="normaltextrun"/>
                <w:rFonts w:asciiTheme="minorHAnsi" w:hAnsiTheme="minorHAnsi" w:cstheme="minorHAnsi"/>
                <w:sz w:val="22"/>
                <w:szCs w:val="22"/>
              </w:rPr>
              <w:t> date of applicability in Operations (</w:t>
            </w:r>
            <w:r w:rsidRPr="00530FF3">
              <w:rPr>
                <w:rStyle w:val="normaltextrun"/>
                <w:rFonts w:asciiTheme="minorHAnsi" w:hAnsiTheme="minorHAnsi" w:cstheme="minorHAnsi"/>
                <w:b/>
                <w:bCs/>
                <w:sz w:val="22"/>
                <w:szCs w:val="22"/>
              </w:rPr>
              <w:t>T-Ops</w:t>
            </w:r>
            <w:r w:rsidRPr="00530FF3">
              <w:rPr>
                <w:rStyle w:val="normaltextrun"/>
                <w:rFonts w:asciiTheme="minorHAnsi" w:hAnsiTheme="minorHAnsi" w:cstheme="minorHAnsi"/>
                <w:sz w:val="22"/>
                <w:szCs w:val="22"/>
              </w:rPr>
              <w:t>):  </w:t>
            </w:r>
            <w:r w:rsidR="00471704" w:rsidRPr="00530FF3">
              <w:rPr>
                <w:rStyle w:val="normaltextrun"/>
                <w:rFonts w:asciiTheme="minorHAnsi" w:hAnsiTheme="minorHAnsi" w:cstheme="minorHAnsi"/>
                <w:sz w:val="22"/>
                <w:szCs w:val="22"/>
              </w:rPr>
              <w:t>Before the country effectively starts its NCTS-P6 operations (at latest 01.09.2025)</w:t>
            </w:r>
          </w:p>
          <w:p w14:paraId="033B0361" w14:textId="454EAD54" w:rsidR="00FE4AD1" w:rsidRPr="002928D2" w:rsidRDefault="00FE4AD1" w:rsidP="00835BCF">
            <w:pPr>
              <w:pStyle w:val="paragraph"/>
              <w:spacing w:before="0" w:beforeAutospacing="0" w:after="0" w:afterAutospacing="0"/>
              <w:textAlignment w:val="baseline"/>
              <w:rPr>
                <w:rStyle w:val="normaltextrun"/>
                <w:rFonts w:asciiTheme="minorHAnsi" w:hAnsiTheme="minorHAnsi" w:cstheme="minorHAnsi"/>
                <w:color w:val="000000"/>
                <w:sz w:val="22"/>
                <w:szCs w:val="22"/>
                <w:shd w:val="clear" w:color="auto" w:fill="FFFFFF"/>
              </w:rPr>
            </w:pPr>
            <w:r w:rsidRPr="00530FF3">
              <w:rPr>
                <w:rStyle w:val="normaltextrun"/>
                <w:rFonts w:asciiTheme="minorHAnsi" w:hAnsiTheme="minorHAnsi" w:cstheme="minorHAnsi"/>
                <w:b/>
                <w:bCs/>
                <w:sz w:val="22"/>
                <w:szCs w:val="22"/>
              </w:rPr>
              <w:t>Proposed</w:t>
            </w:r>
            <w:r w:rsidRPr="00530FF3">
              <w:rPr>
                <w:rStyle w:val="normaltextrun"/>
                <w:rFonts w:asciiTheme="minorHAnsi" w:hAnsiTheme="minorHAnsi" w:cstheme="minorHAnsi"/>
                <w:sz w:val="22"/>
                <w:szCs w:val="22"/>
              </w:rPr>
              <w:t> date of applicability in CT (</w:t>
            </w:r>
            <w:r w:rsidRPr="00530FF3">
              <w:rPr>
                <w:rStyle w:val="normaltextrun"/>
                <w:rFonts w:asciiTheme="minorHAnsi" w:hAnsiTheme="minorHAnsi" w:cstheme="minorHAnsi"/>
                <w:b/>
                <w:bCs/>
                <w:sz w:val="22"/>
                <w:szCs w:val="22"/>
              </w:rPr>
              <w:t>T-CT</w:t>
            </w:r>
            <w:r w:rsidRPr="00530FF3">
              <w:rPr>
                <w:rStyle w:val="normaltextrun"/>
                <w:rFonts w:asciiTheme="minorHAnsi" w:hAnsiTheme="minorHAnsi" w:cstheme="minorHAnsi"/>
                <w:sz w:val="22"/>
                <w:szCs w:val="22"/>
              </w:rPr>
              <w:t>):                    </w:t>
            </w:r>
            <w:r w:rsidR="002B37EB" w:rsidRPr="002928D2">
              <w:rPr>
                <w:rStyle w:val="normaltextrun"/>
                <w:rFonts w:asciiTheme="minorHAnsi" w:hAnsiTheme="minorHAnsi" w:cstheme="minorHAnsi"/>
                <w:color w:val="000000"/>
                <w:sz w:val="22"/>
                <w:szCs w:val="22"/>
                <w:shd w:val="clear" w:color="auto" w:fill="FFFFFF"/>
              </w:rPr>
              <w:t>P</w:t>
            </w:r>
            <w:r w:rsidRPr="002928D2">
              <w:rPr>
                <w:rStyle w:val="normaltextrun"/>
                <w:rFonts w:asciiTheme="minorHAnsi" w:hAnsiTheme="minorHAnsi" w:cstheme="minorHAnsi"/>
                <w:color w:val="000000"/>
                <w:sz w:val="22"/>
                <w:szCs w:val="22"/>
                <w:shd w:val="clear" w:color="auto" w:fill="FFFFFF"/>
              </w:rPr>
              <w:t xml:space="preserve">rovisionally </w:t>
            </w:r>
            <w:r w:rsidR="00993085">
              <w:rPr>
                <w:rStyle w:val="normaltextrun"/>
                <w:rFonts w:asciiTheme="minorHAnsi" w:hAnsiTheme="minorHAnsi" w:cstheme="minorHAnsi"/>
                <w:color w:val="000000"/>
                <w:sz w:val="22"/>
                <w:szCs w:val="22"/>
                <w:shd w:val="clear" w:color="auto" w:fill="FFFFFF"/>
              </w:rPr>
              <w:t>before 3</w:t>
            </w:r>
            <w:r w:rsidRPr="002928D2">
              <w:rPr>
                <w:rStyle w:val="normaltextrun"/>
                <w:rFonts w:asciiTheme="minorHAnsi" w:hAnsiTheme="minorHAnsi" w:cstheme="minorHAnsi"/>
                <w:color w:val="000000"/>
                <w:sz w:val="22"/>
                <w:szCs w:val="22"/>
                <w:shd w:val="clear" w:color="auto" w:fill="FFFFFF"/>
              </w:rPr>
              <w:t>1.</w:t>
            </w:r>
            <w:r w:rsidR="00835BCF" w:rsidRPr="002928D2">
              <w:rPr>
                <w:rStyle w:val="normaltextrun"/>
                <w:rFonts w:asciiTheme="minorHAnsi" w:hAnsiTheme="minorHAnsi" w:cstheme="minorHAnsi"/>
                <w:color w:val="000000"/>
                <w:sz w:val="22"/>
                <w:szCs w:val="22"/>
                <w:shd w:val="clear" w:color="auto" w:fill="FFFFFF"/>
              </w:rPr>
              <w:t>0</w:t>
            </w:r>
            <w:r w:rsidR="002B37EB" w:rsidRPr="002928D2">
              <w:rPr>
                <w:rStyle w:val="normaltextrun"/>
                <w:rFonts w:asciiTheme="minorHAnsi" w:hAnsiTheme="minorHAnsi" w:cstheme="minorHAnsi"/>
                <w:color w:val="000000"/>
                <w:sz w:val="22"/>
                <w:szCs w:val="22"/>
                <w:shd w:val="clear" w:color="auto" w:fill="FFFFFF"/>
              </w:rPr>
              <w:t>7</w:t>
            </w:r>
            <w:r w:rsidRPr="002928D2">
              <w:rPr>
                <w:rStyle w:val="normaltextrun"/>
                <w:rFonts w:asciiTheme="minorHAnsi" w:hAnsiTheme="minorHAnsi" w:cstheme="minorHAnsi"/>
                <w:color w:val="000000"/>
                <w:sz w:val="22"/>
                <w:szCs w:val="22"/>
                <w:shd w:val="clear" w:color="auto" w:fill="FFFFFF"/>
              </w:rPr>
              <w:t>.202</w:t>
            </w:r>
            <w:r w:rsidR="00835BCF" w:rsidRPr="002928D2">
              <w:rPr>
                <w:rStyle w:val="normaltextrun"/>
                <w:rFonts w:asciiTheme="minorHAnsi" w:hAnsiTheme="minorHAnsi" w:cstheme="minorHAnsi"/>
                <w:color w:val="000000"/>
                <w:sz w:val="22"/>
                <w:szCs w:val="22"/>
                <w:shd w:val="clear" w:color="auto" w:fill="FFFFFF"/>
              </w:rPr>
              <w:t>5</w:t>
            </w:r>
          </w:p>
          <w:p w14:paraId="09FD55BE" w14:textId="408939C9" w:rsidR="00FE4AD1" w:rsidRPr="002928D2" w:rsidRDefault="00FE4AD1" w:rsidP="00FE4AD1">
            <w:pPr>
              <w:rPr>
                <w:rFonts w:asciiTheme="minorHAnsi" w:hAnsiTheme="minorHAnsi" w:cstheme="minorHAnsi"/>
                <w:sz w:val="18"/>
                <w:szCs w:val="18"/>
              </w:rPr>
            </w:pPr>
            <w:r w:rsidRPr="00530FF3">
              <w:rPr>
                <w:rStyle w:val="normaltextrun"/>
                <w:rFonts w:asciiTheme="minorHAnsi" w:hAnsiTheme="minorHAnsi" w:cstheme="minorHAnsi"/>
                <w:b/>
                <w:bCs/>
                <w:sz w:val="22"/>
                <w:szCs w:val="22"/>
              </w:rPr>
              <w:t>Expected</w:t>
            </w:r>
            <w:r w:rsidRPr="00530FF3">
              <w:rPr>
                <w:rStyle w:val="normaltextrun"/>
                <w:rFonts w:asciiTheme="minorHAnsi" w:hAnsiTheme="minorHAnsi" w:cstheme="minorHAnsi"/>
                <w:sz w:val="22"/>
                <w:szCs w:val="22"/>
              </w:rPr>
              <w:t> date of approval by ECCG (</w:t>
            </w:r>
            <w:r w:rsidRPr="00530FF3">
              <w:rPr>
                <w:rStyle w:val="normaltextrun"/>
                <w:rFonts w:asciiTheme="minorHAnsi" w:hAnsiTheme="minorHAnsi" w:cstheme="minorHAnsi"/>
                <w:b/>
                <w:bCs/>
                <w:sz w:val="22"/>
                <w:szCs w:val="22"/>
              </w:rPr>
              <w:t>T-CAB</w:t>
            </w:r>
            <w:r w:rsidRPr="00530FF3">
              <w:rPr>
                <w:rStyle w:val="normaltextrun"/>
                <w:rFonts w:asciiTheme="minorHAnsi" w:hAnsiTheme="minorHAnsi" w:cstheme="minorHAnsi"/>
                <w:sz w:val="22"/>
                <w:szCs w:val="22"/>
              </w:rPr>
              <w:t>):                 </w:t>
            </w:r>
            <w:r w:rsidRPr="002928D2">
              <w:rPr>
                <w:rStyle w:val="normaltextrun"/>
                <w:rFonts w:asciiTheme="minorHAnsi" w:hAnsiTheme="minorHAnsi" w:cstheme="minorHAnsi"/>
                <w:color w:val="000000"/>
                <w:sz w:val="22"/>
                <w:szCs w:val="22"/>
                <w:shd w:val="clear" w:color="auto" w:fill="FFFFFF"/>
              </w:rPr>
              <w:t>Together with DDNTA-6.4.0-v</w:t>
            </w:r>
            <w:r w:rsidR="00835BCF" w:rsidRPr="002928D2">
              <w:rPr>
                <w:rStyle w:val="normaltextrun"/>
                <w:rFonts w:asciiTheme="minorHAnsi" w:hAnsiTheme="minorHAnsi" w:cstheme="minorHAnsi"/>
                <w:color w:val="000000"/>
                <w:sz w:val="22"/>
                <w:szCs w:val="22"/>
                <w:shd w:val="clear" w:color="auto" w:fill="FFFFFF"/>
              </w:rPr>
              <w:t>2</w:t>
            </w:r>
            <w:r w:rsidRPr="002928D2">
              <w:rPr>
                <w:rStyle w:val="normaltextrun"/>
                <w:rFonts w:asciiTheme="minorHAnsi" w:hAnsiTheme="minorHAnsi" w:cstheme="minorHAnsi"/>
                <w:color w:val="000000"/>
                <w:sz w:val="22"/>
                <w:szCs w:val="22"/>
                <w:shd w:val="clear" w:color="auto" w:fill="FFFFFF"/>
              </w:rPr>
              <w:t>.00</w:t>
            </w:r>
          </w:p>
          <w:p w14:paraId="70984682" w14:textId="77777777" w:rsidR="00684DE2" w:rsidRPr="002928D2" w:rsidRDefault="00684DE2" w:rsidP="009B0C10">
            <w:pPr>
              <w:pStyle w:val="paragraph"/>
              <w:spacing w:before="0" w:beforeAutospacing="0" w:after="0" w:afterAutospacing="0"/>
              <w:textAlignment w:val="baseline"/>
              <w:rPr>
                <w:rStyle w:val="normaltextrun"/>
                <w:rFonts w:asciiTheme="minorHAnsi" w:hAnsiTheme="minorHAnsi" w:cstheme="minorHAnsi"/>
                <w:sz w:val="22"/>
                <w:szCs w:val="22"/>
              </w:rPr>
            </w:pPr>
          </w:p>
          <w:p w14:paraId="46FEC606" w14:textId="77777777" w:rsidR="006C6A5F" w:rsidRPr="002928D2" w:rsidRDefault="006C6A5F" w:rsidP="006C6A5F">
            <w:pPr>
              <w:pStyle w:val="NormalWeb"/>
              <w:spacing w:beforeAutospacing="0" w:afterAutospacing="0"/>
              <w:rPr>
                <w:rFonts w:asciiTheme="minorHAnsi" w:hAnsiTheme="minorHAnsi" w:cstheme="minorHAnsi"/>
                <w:b/>
                <w:bCs/>
                <w:sz w:val="22"/>
                <w:szCs w:val="22"/>
                <w:u w:val="single"/>
                <w:lang w:val="en-GB"/>
              </w:rPr>
            </w:pPr>
            <w:r w:rsidRPr="002928D2">
              <w:rPr>
                <w:rFonts w:asciiTheme="minorHAnsi" w:hAnsiTheme="minorHAnsi" w:cstheme="minorHAnsi"/>
                <w:b/>
                <w:bCs/>
                <w:sz w:val="22"/>
                <w:szCs w:val="22"/>
                <w:u w:val="single"/>
                <w:lang w:val="en-GB"/>
              </w:rPr>
              <w:t xml:space="preserve">Risk </w:t>
            </w:r>
            <w:r w:rsidRPr="00530FF3">
              <w:rPr>
                <w:rFonts w:asciiTheme="minorHAnsi" w:hAnsiTheme="minorHAnsi" w:cstheme="minorHAnsi"/>
                <w:b/>
                <w:bCs/>
                <w:sz w:val="22"/>
                <w:szCs w:val="22"/>
                <w:u w:val="single"/>
                <w:lang w:val="en-GB"/>
              </w:rPr>
              <w:t>in case of non-</w:t>
            </w:r>
            <w:r w:rsidRPr="002928D2">
              <w:rPr>
                <w:rFonts w:asciiTheme="minorHAnsi" w:hAnsiTheme="minorHAnsi" w:cstheme="minorHAnsi"/>
                <w:b/>
                <w:bCs/>
                <w:sz w:val="22"/>
                <w:szCs w:val="22"/>
                <w:u w:val="single"/>
                <w:lang w:val="en-GB"/>
              </w:rPr>
              <w:t xml:space="preserve">implementation: </w:t>
            </w:r>
          </w:p>
          <w:p w14:paraId="199B114A" w14:textId="7F9BAFF4" w:rsidR="0000571A" w:rsidRPr="00530FF3" w:rsidRDefault="00F304C7" w:rsidP="004C69FE">
            <w:pPr>
              <w:pStyle w:val="NormalWeb"/>
              <w:shd w:val="clear" w:color="auto" w:fill="FFFFFF"/>
              <w:spacing w:before="0" w:beforeAutospacing="0" w:after="0" w:afterAutospacing="0"/>
              <w:rPr>
                <w:rStyle w:val="ui-provider"/>
                <w:rFonts w:asciiTheme="minorHAnsi" w:hAnsiTheme="minorHAnsi" w:cstheme="minorHAnsi"/>
                <w:sz w:val="22"/>
                <w:szCs w:val="22"/>
                <w:lang w:val="en-GB"/>
              </w:rPr>
            </w:pPr>
            <w:r w:rsidRPr="00530FF3">
              <w:rPr>
                <w:rStyle w:val="ui-provider"/>
                <w:rFonts w:asciiTheme="minorHAnsi" w:hAnsiTheme="minorHAnsi" w:cstheme="minorHAnsi"/>
                <w:sz w:val="22"/>
                <w:szCs w:val="22"/>
                <w:lang w:val="en-GB"/>
              </w:rPr>
              <w:t>Failure to introduce the new state and update the CD119D message may result in message rejections and blocked movements within the transit process.</w:t>
            </w:r>
          </w:p>
          <w:p w14:paraId="48BA7257" w14:textId="77777777" w:rsidR="00366D17" w:rsidRPr="00530FF3" w:rsidRDefault="00366D17" w:rsidP="004C69FE">
            <w:pPr>
              <w:pStyle w:val="NormalWeb"/>
              <w:shd w:val="clear" w:color="auto" w:fill="FFFFFF"/>
              <w:spacing w:before="0" w:beforeAutospacing="0" w:after="0" w:afterAutospacing="0"/>
              <w:rPr>
                <w:rFonts w:asciiTheme="minorHAnsi" w:hAnsiTheme="minorHAnsi" w:cstheme="minorHAnsi"/>
                <w:sz w:val="22"/>
                <w:szCs w:val="22"/>
                <w:lang w:val="en-GB"/>
              </w:rPr>
            </w:pPr>
          </w:p>
          <w:p w14:paraId="07BA8E40" w14:textId="6019A61B" w:rsidR="00A871ED" w:rsidRPr="002928D2" w:rsidRDefault="005E64D2" w:rsidP="00382713">
            <w:pPr>
              <w:rPr>
                <w:rFonts w:asciiTheme="minorHAnsi" w:hAnsiTheme="minorHAnsi" w:cstheme="minorHAnsi"/>
                <w:b/>
                <w:bCs/>
                <w:sz w:val="22"/>
                <w:szCs w:val="22"/>
                <w:u w:val="single"/>
              </w:rPr>
            </w:pPr>
            <w:r w:rsidRPr="002928D2">
              <w:rPr>
                <w:rFonts w:asciiTheme="minorHAnsi" w:hAnsiTheme="minorHAnsi" w:cstheme="minorHAnsi"/>
                <w:b/>
                <w:bCs/>
                <w:sz w:val="22"/>
                <w:szCs w:val="22"/>
                <w:u w:val="single"/>
              </w:rPr>
              <w:t>Impacted Message:</w:t>
            </w:r>
          </w:p>
          <w:p w14:paraId="5979EDEF" w14:textId="637379EF" w:rsidR="000C64F6" w:rsidRPr="00530FF3" w:rsidRDefault="002B376E" w:rsidP="009E77DF">
            <w:pPr>
              <w:pStyle w:val="ListParagraph"/>
              <w:numPr>
                <w:ilvl w:val="0"/>
                <w:numId w:val="1"/>
              </w:numPr>
              <w:rPr>
                <w:rFonts w:asciiTheme="minorHAnsi" w:hAnsiTheme="minorHAnsi" w:cstheme="minorHAnsi"/>
                <w:sz w:val="22"/>
                <w:szCs w:val="22"/>
              </w:rPr>
            </w:pPr>
            <w:r w:rsidRPr="00530FF3">
              <w:rPr>
                <w:rFonts w:asciiTheme="minorHAnsi" w:hAnsiTheme="minorHAnsi" w:cstheme="minorHAnsi"/>
                <w:sz w:val="22"/>
                <w:szCs w:val="22"/>
              </w:rPr>
              <w:t>CD119D</w:t>
            </w:r>
          </w:p>
          <w:p w14:paraId="47BA3501" w14:textId="77777777" w:rsidR="00366D17" w:rsidRPr="00530FF3" w:rsidRDefault="00366D17" w:rsidP="00366D17">
            <w:pPr>
              <w:rPr>
                <w:rFonts w:asciiTheme="minorHAnsi" w:hAnsiTheme="minorHAnsi" w:cstheme="minorHAnsi"/>
                <w:sz w:val="22"/>
                <w:szCs w:val="22"/>
              </w:rPr>
            </w:pPr>
          </w:p>
          <w:p w14:paraId="5D22E16F" w14:textId="0D02C36F" w:rsidR="00366D17" w:rsidRPr="00530FF3" w:rsidRDefault="00366D17" w:rsidP="00366D17">
            <w:pPr>
              <w:rPr>
                <w:rFonts w:asciiTheme="minorHAnsi" w:hAnsiTheme="minorHAnsi" w:cstheme="minorHAnsi"/>
                <w:b/>
                <w:bCs/>
                <w:sz w:val="22"/>
                <w:szCs w:val="22"/>
                <w:u w:val="single"/>
              </w:rPr>
            </w:pPr>
            <w:r w:rsidRPr="00530FF3">
              <w:rPr>
                <w:rFonts w:asciiTheme="minorHAnsi" w:hAnsiTheme="minorHAnsi" w:cstheme="minorHAnsi"/>
                <w:b/>
                <w:bCs/>
                <w:sz w:val="22"/>
                <w:szCs w:val="22"/>
                <w:u w:val="single"/>
              </w:rPr>
              <w:t>Impacted R/C/</w:t>
            </w:r>
            <w:proofErr w:type="spellStart"/>
            <w:r w:rsidRPr="00530FF3">
              <w:rPr>
                <w:rFonts w:asciiTheme="minorHAnsi" w:hAnsiTheme="minorHAnsi" w:cstheme="minorHAnsi"/>
                <w:b/>
                <w:bCs/>
                <w:sz w:val="22"/>
                <w:szCs w:val="22"/>
                <w:u w:val="single"/>
              </w:rPr>
              <w:t>G</w:t>
            </w:r>
            <w:r w:rsidR="00B9110F" w:rsidRPr="00530FF3">
              <w:rPr>
                <w:rFonts w:asciiTheme="minorHAnsi" w:hAnsiTheme="minorHAnsi" w:cstheme="minorHAnsi"/>
                <w:b/>
                <w:bCs/>
                <w:sz w:val="22"/>
                <w:szCs w:val="22"/>
                <w:u w:val="single"/>
              </w:rPr>
              <w:t>s</w:t>
            </w:r>
            <w:proofErr w:type="spellEnd"/>
          </w:p>
          <w:p w14:paraId="6F57D061" w14:textId="07DB7811" w:rsidR="002B3866" w:rsidRPr="00530FF3" w:rsidRDefault="002B3866" w:rsidP="009E77DF">
            <w:pPr>
              <w:pStyle w:val="ListParagraph"/>
              <w:numPr>
                <w:ilvl w:val="0"/>
                <w:numId w:val="1"/>
              </w:numPr>
              <w:rPr>
                <w:rFonts w:asciiTheme="minorHAnsi" w:hAnsiTheme="minorHAnsi" w:cstheme="minorHAnsi"/>
                <w:sz w:val="22"/>
                <w:szCs w:val="22"/>
                <w:u w:val="single"/>
              </w:rPr>
            </w:pPr>
            <w:r w:rsidRPr="002928D2">
              <w:rPr>
                <w:rFonts w:asciiTheme="minorHAnsi" w:hAnsiTheme="minorHAnsi" w:cstheme="minorHAnsi"/>
                <w:sz w:val="18"/>
                <w:szCs w:val="18"/>
              </w:rPr>
              <w:t>CL</w:t>
            </w:r>
            <w:r w:rsidR="005A246B" w:rsidRPr="002928D2">
              <w:rPr>
                <w:rFonts w:asciiTheme="minorHAnsi" w:hAnsiTheme="minorHAnsi" w:cstheme="minorHAnsi"/>
                <w:sz w:val="18"/>
                <w:szCs w:val="18"/>
              </w:rPr>
              <w:t>238</w:t>
            </w:r>
            <w:r w:rsidRPr="002928D2">
              <w:rPr>
                <w:rFonts w:asciiTheme="minorHAnsi" w:hAnsiTheme="minorHAnsi" w:cstheme="minorHAnsi"/>
                <w:sz w:val="18"/>
                <w:szCs w:val="18"/>
              </w:rPr>
              <w:t xml:space="preserve"> (New </w:t>
            </w:r>
            <w:proofErr w:type="spellStart"/>
            <w:r w:rsidRPr="002928D2">
              <w:rPr>
                <w:rFonts w:asciiTheme="minorHAnsi" w:hAnsiTheme="minorHAnsi" w:cstheme="minorHAnsi"/>
                <w:sz w:val="18"/>
                <w:szCs w:val="18"/>
              </w:rPr>
              <w:t>codelist</w:t>
            </w:r>
            <w:proofErr w:type="spellEnd"/>
            <w:r w:rsidRPr="002928D2">
              <w:rPr>
                <w:rFonts w:asciiTheme="minorHAnsi" w:hAnsiTheme="minorHAnsi" w:cstheme="minorHAnsi"/>
                <w:sz w:val="18"/>
                <w:szCs w:val="18"/>
              </w:rPr>
              <w:t>)</w:t>
            </w:r>
          </w:p>
          <w:p w14:paraId="6A7198C5" w14:textId="2DD6585C" w:rsidR="002B3866" w:rsidRPr="00530FF3" w:rsidRDefault="002B3866" w:rsidP="009E77DF">
            <w:pPr>
              <w:pStyle w:val="ListParagraph"/>
              <w:numPr>
                <w:ilvl w:val="0"/>
                <w:numId w:val="1"/>
              </w:numPr>
              <w:rPr>
                <w:rFonts w:asciiTheme="minorHAnsi" w:hAnsiTheme="minorHAnsi" w:cstheme="minorHAnsi"/>
                <w:sz w:val="22"/>
                <w:szCs w:val="22"/>
                <w:u w:val="single"/>
              </w:rPr>
            </w:pPr>
            <w:r w:rsidRPr="002928D2">
              <w:rPr>
                <w:rFonts w:asciiTheme="minorHAnsi" w:hAnsiTheme="minorHAnsi" w:cstheme="minorHAnsi"/>
                <w:sz w:val="18"/>
                <w:szCs w:val="18"/>
              </w:rPr>
              <w:t>C</w:t>
            </w:r>
            <w:r w:rsidR="002B37EB" w:rsidRPr="002928D2">
              <w:rPr>
                <w:rFonts w:asciiTheme="minorHAnsi" w:hAnsiTheme="minorHAnsi" w:cstheme="minorHAnsi"/>
                <w:sz w:val="18"/>
                <w:szCs w:val="18"/>
              </w:rPr>
              <w:t>0875</w:t>
            </w:r>
            <w:r w:rsidRPr="002928D2">
              <w:rPr>
                <w:rFonts w:asciiTheme="minorHAnsi" w:hAnsiTheme="minorHAnsi" w:cstheme="minorHAnsi"/>
                <w:sz w:val="18"/>
                <w:szCs w:val="18"/>
              </w:rPr>
              <w:t xml:space="preserve"> (New condition introduced)</w:t>
            </w:r>
          </w:p>
          <w:p w14:paraId="36B2FCD6" w14:textId="77777777" w:rsidR="005B1DE2" w:rsidRPr="002928D2" w:rsidRDefault="005B1DE2" w:rsidP="005B1DE2">
            <w:pPr>
              <w:pStyle w:val="paragraph"/>
              <w:spacing w:before="0" w:beforeAutospacing="0" w:after="0" w:afterAutospacing="0"/>
              <w:textAlignment w:val="baseline"/>
              <w:rPr>
                <w:rFonts w:asciiTheme="minorHAnsi" w:hAnsiTheme="minorHAnsi" w:cstheme="minorHAnsi"/>
                <w:sz w:val="22"/>
                <w:szCs w:val="22"/>
              </w:rPr>
            </w:pPr>
          </w:p>
          <w:p w14:paraId="0C951374" w14:textId="4403074D" w:rsidR="007741E6" w:rsidRPr="002928D2" w:rsidRDefault="0006598B" w:rsidP="00D200C9">
            <w:pPr>
              <w:rPr>
                <w:rStyle w:val="normaltextrun"/>
                <w:rFonts w:asciiTheme="minorHAnsi" w:hAnsiTheme="minorHAnsi" w:cstheme="minorHAnsi"/>
                <w:b/>
                <w:bCs/>
                <w:sz w:val="22"/>
                <w:szCs w:val="22"/>
                <w:u w:val="single"/>
              </w:rPr>
            </w:pPr>
            <w:r w:rsidRPr="002928D2">
              <w:rPr>
                <w:rStyle w:val="normaltextrun"/>
                <w:rFonts w:asciiTheme="minorHAnsi" w:hAnsiTheme="minorHAnsi" w:cstheme="minorHAnsi"/>
                <w:b/>
                <w:bCs/>
                <w:sz w:val="22"/>
                <w:szCs w:val="22"/>
                <w:u w:val="single"/>
              </w:rPr>
              <w:t>Impacted CI Artefacts: </w:t>
            </w:r>
          </w:p>
          <w:p w14:paraId="3D2CD170" w14:textId="49912B65" w:rsidR="00EB2C70" w:rsidRPr="002928D2" w:rsidRDefault="00EB2C70" w:rsidP="009E77DF">
            <w:pPr>
              <w:pStyle w:val="paragraph"/>
              <w:numPr>
                <w:ilvl w:val="0"/>
                <w:numId w:val="1"/>
              </w:numPr>
              <w:textAlignment w:val="baseline"/>
              <w:rPr>
                <w:rStyle w:val="normaltextrun"/>
                <w:rFonts w:asciiTheme="minorHAnsi" w:hAnsiTheme="minorHAnsi" w:cstheme="minorHAnsi"/>
                <w:b/>
                <w:bCs/>
                <w:sz w:val="22"/>
                <w:szCs w:val="22"/>
              </w:rPr>
            </w:pPr>
            <w:r w:rsidRPr="002928D2">
              <w:rPr>
                <w:rStyle w:val="normaltextrun"/>
                <w:rFonts w:asciiTheme="minorHAnsi" w:hAnsiTheme="minorHAnsi" w:cstheme="minorHAnsi"/>
                <w:b/>
                <w:bCs/>
                <w:sz w:val="22"/>
                <w:szCs w:val="22"/>
              </w:rPr>
              <w:t>DDNTA-6.</w:t>
            </w:r>
            <w:r w:rsidR="008663A6" w:rsidRPr="002928D2">
              <w:rPr>
                <w:rStyle w:val="normaltextrun"/>
                <w:rFonts w:asciiTheme="minorHAnsi" w:hAnsiTheme="minorHAnsi" w:cstheme="minorHAnsi"/>
                <w:b/>
                <w:bCs/>
                <w:sz w:val="22"/>
                <w:szCs w:val="22"/>
              </w:rPr>
              <w:t>4</w:t>
            </w:r>
            <w:r w:rsidRPr="002928D2">
              <w:rPr>
                <w:rStyle w:val="normaltextrun"/>
                <w:rFonts w:asciiTheme="minorHAnsi" w:hAnsiTheme="minorHAnsi" w:cstheme="minorHAnsi"/>
                <w:b/>
                <w:bCs/>
                <w:sz w:val="22"/>
                <w:szCs w:val="22"/>
              </w:rPr>
              <w:t>.0-v</w:t>
            </w:r>
            <w:r w:rsidR="008663A6" w:rsidRPr="002928D2">
              <w:rPr>
                <w:rStyle w:val="normaltextrun"/>
                <w:rFonts w:asciiTheme="minorHAnsi" w:hAnsiTheme="minorHAnsi" w:cstheme="minorHAnsi"/>
                <w:b/>
                <w:bCs/>
                <w:sz w:val="22"/>
                <w:szCs w:val="22"/>
              </w:rPr>
              <w:t>2</w:t>
            </w:r>
            <w:r w:rsidRPr="002928D2">
              <w:rPr>
                <w:rStyle w:val="normaltextrun"/>
                <w:rFonts w:asciiTheme="minorHAnsi" w:hAnsiTheme="minorHAnsi" w:cstheme="minorHAnsi"/>
                <w:b/>
                <w:bCs/>
                <w:sz w:val="22"/>
                <w:szCs w:val="22"/>
              </w:rPr>
              <w:t xml:space="preserve">.00 (Main Document): </w:t>
            </w:r>
            <w:r w:rsidR="008663A6" w:rsidRPr="002928D2">
              <w:rPr>
                <w:rStyle w:val="normaltextrun"/>
                <w:rFonts w:asciiTheme="minorHAnsi" w:hAnsiTheme="minorHAnsi" w:cstheme="minorHAnsi"/>
                <w:b/>
                <w:bCs/>
                <w:sz w:val="22"/>
                <w:szCs w:val="22"/>
                <w:u w:val="single"/>
              </w:rPr>
              <w:t>Yes</w:t>
            </w:r>
            <w:r w:rsidRPr="002928D2">
              <w:rPr>
                <w:rStyle w:val="normaltextrun"/>
                <w:rFonts w:asciiTheme="minorHAnsi" w:hAnsiTheme="minorHAnsi" w:cstheme="minorHAnsi"/>
                <w:b/>
                <w:bCs/>
                <w:sz w:val="22"/>
                <w:szCs w:val="22"/>
              </w:rPr>
              <w:t>.</w:t>
            </w:r>
          </w:p>
          <w:p w14:paraId="7B6B790B" w14:textId="1E7E9718" w:rsidR="00EB2C70" w:rsidRPr="002928D2" w:rsidRDefault="00EB2C70" w:rsidP="009E77DF">
            <w:pPr>
              <w:pStyle w:val="paragraph"/>
              <w:numPr>
                <w:ilvl w:val="0"/>
                <w:numId w:val="1"/>
              </w:numPr>
              <w:textAlignment w:val="baseline"/>
              <w:rPr>
                <w:rStyle w:val="normaltextrun"/>
                <w:rFonts w:asciiTheme="minorHAnsi" w:hAnsiTheme="minorHAnsi" w:cstheme="minorHAnsi"/>
                <w:b/>
                <w:bCs/>
                <w:sz w:val="22"/>
                <w:szCs w:val="22"/>
              </w:rPr>
            </w:pPr>
            <w:r w:rsidRPr="002928D2">
              <w:rPr>
                <w:rStyle w:val="normaltextrun"/>
                <w:rFonts w:asciiTheme="minorHAnsi" w:hAnsiTheme="minorHAnsi" w:cstheme="minorHAnsi"/>
                <w:b/>
                <w:bCs/>
                <w:sz w:val="22"/>
                <w:szCs w:val="22"/>
              </w:rPr>
              <w:t xml:space="preserve">Functional Specifications NCTS-P6 (FSS/BPM): </w:t>
            </w:r>
            <w:r w:rsidR="00160C03" w:rsidRPr="002928D2">
              <w:rPr>
                <w:rStyle w:val="normaltextrun"/>
                <w:rFonts w:asciiTheme="minorHAnsi" w:hAnsiTheme="minorHAnsi" w:cstheme="minorHAnsi"/>
                <w:b/>
                <w:bCs/>
                <w:sz w:val="22"/>
                <w:szCs w:val="22"/>
              </w:rPr>
              <w:t>8</w:t>
            </w:r>
            <w:r w:rsidRPr="002928D2">
              <w:rPr>
                <w:rStyle w:val="normaltextrun"/>
                <w:rFonts w:asciiTheme="minorHAnsi" w:hAnsiTheme="minorHAnsi" w:cstheme="minorHAnsi"/>
                <w:b/>
                <w:bCs/>
                <w:sz w:val="22"/>
                <w:szCs w:val="22"/>
              </w:rPr>
              <w:t>.</w:t>
            </w:r>
            <w:r w:rsidR="00160C03" w:rsidRPr="002928D2">
              <w:rPr>
                <w:rStyle w:val="normaltextrun"/>
                <w:rFonts w:asciiTheme="minorHAnsi" w:hAnsiTheme="minorHAnsi" w:cstheme="minorHAnsi"/>
                <w:b/>
                <w:bCs/>
                <w:sz w:val="22"/>
                <w:szCs w:val="22"/>
              </w:rPr>
              <w:t>0</w:t>
            </w:r>
            <w:r w:rsidRPr="002928D2">
              <w:rPr>
                <w:rStyle w:val="normaltextrun"/>
                <w:rFonts w:asciiTheme="minorHAnsi" w:hAnsiTheme="minorHAnsi" w:cstheme="minorHAnsi"/>
                <w:b/>
                <w:bCs/>
                <w:sz w:val="22"/>
                <w:szCs w:val="22"/>
              </w:rPr>
              <w:t xml:space="preserve">: </w:t>
            </w:r>
            <w:r w:rsidR="008663A6" w:rsidRPr="002928D2">
              <w:rPr>
                <w:rStyle w:val="normaltextrun"/>
                <w:rFonts w:asciiTheme="minorHAnsi" w:hAnsiTheme="minorHAnsi" w:cstheme="minorHAnsi"/>
                <w:b/>
                <w:bCs/>
                <w:sz w:val="22"/>
                <w:szCs w:val="22"/>
                <w:u w:val="single"/>
              </w:rPr>
              <w:t>Yes</w:t>
            </w:r>
            <w:r w:rsidRPr="002928D2">
              <w:rPr>
                <w:rStyle w:val="normaltextrun"/>
                <w:rFonts w:asciiTheme="minorHAnsi" w:hAnsiTheme="minorHAnsi" w:cstheme="minorHAnsi"/>
                <w:b/>
                <w:bCs/>
                <w:sz w:val="22"/>
                <w:szCs w:val="22"/>
              </w:rPr>
              <w:t>. </w:t>
            </w:r>
          </w:p>
          <w:p w14:paraId="650FA683" w14:textId="0787A8E2" w:rsidR="00EB2C70" w:rsidRPr="002928D2" w:rsidRDefault="00EB2C70" w:rsidP="009E77DF">
            <w:pPr>
              <w:pStyle w:val="paragraph"/>
              <w:numPr>
                <w:ilvl w:val="0"/>
                <w:numId w:val="1"/>
              </w:numPr>
              <w:textAlignment w:val="baseline"/>
              <w:rPr>
                <w:rStyle w:val="normaltextrun"/>
                <w:rFonts w:asciiTheme="minorHAnsi" w:hAnsiTheme="minorHAnsi" w:cstheme="minorHAnsi"/>
                <w:b/>
                <w:bCs/>
                <w:sz w:val="22"/>
                <w:szCs w:val="22"/>
              </w:rPr>
            </w:pPr>
            <w:r w:rsidRPr="002928D2">
              <w:rPr>
                <w:rStyle w:val="normaltextrun"/>
                <w:rFonts w:asciiTheme="minorHAnsi" w:hAnsiTheme="minorHAnsi" w:cstheme="minorHAnsi"/>
                <w:b/>
                <w:bCs/>
                <w:sz w:val="22"/>
                <w:szCs w:val="22"/>
              </w:rPr>
              <w:t>CSE-v60.4.</w:t>
            </w:r>
            <w:r w:rsidR="008663A6" w:rsidRPr="002928D2">
              <w:rPr>
                <w:rStyle w:val="normaltextrun"/>
                <w:rFonts w:asciiTheme="minorHAnsi" w:hAnsiTheme="minorHAnsi" w:cstheme="minorHAnsi"/>
                <w:b/>
                <w:bCs/>
                <w:sz w:val="22"/>
                <w:szCs w:val="22"/>
              </w:rPr>
              <w:t>9</w:t>
            </w:r>
            <w:r w:rsidRPr="002928D2">
              <w:rPr>
                <w:rStyle w:val="normaltextrun"/>
                <w:rFonts w:asciiTheme="minorHAnsi" w:hAnsiTheme="minorHAnsi" w:cstheme="minorHAnsi"/>
                <w:b/>
                <w:bCs/>
                <w:sz w:val="22"/>
                <w:szCs w:val="22"/>
              </w:rPr>
              <w:t xml:space="preserve">: </w:t>
            </w:r>
            <w:r w:rsidRPr="002928D2">
              <w:rPr>
                <w:rStyle w:val="normaltextrun"/>
                <w:rFonts w:asciiTheme="minorHAnsi" w:hAnsiTheme="minorHAnsi" w:cstheme="minorHAnsi"/>
                <w:b/>
                <w:bCs/>
                <w:sz w:val="22"/>
                <w:szCs w:val="22"/>
                <w:u w:val="single"/>
              </w:rPr>
              <w:t>Yes</w:t>
            </w:r>
            <w:r w:rsidRPr="002928D2">
              <w:rPr>
                <w:rStyle w:val="normaltextrun"/>
                <w:rFonts w:asciiTheme="minorHAnsi" w:hAnsiTheme="minorHAnsi" w:cstheme="minorHAnsi"/>
                <w:b/>
                <w:bCs/>
                <w:sz w:val="22"/>
                <w:szCs w:val="22"/>
              </w:rPr>
              <w:t>.</w:t>
            </w:r>
          </w:p>
          <w:p w14:paraId="68825432" w14:textId="77777777" w:rsidR="009E77DF" w:rsidRPr="002928D2" w:rsidRDefault="00FD32F4" w:rsidP="009E77DF">
            <w:pPr>
              <w:pStyle w:val="paragraph"/>
              <w:numPr>
                <w:ilvl w:val="0"/>
                <w:numId w:val="1"/>
              </w:numPr>
              <w:textAlignment w:val="baseline"/>
              <w:rPr>
                <w:rStyle w:val="normaltextrun"/>
                <w:rFonts w:asciiTheme="minorHAnsi" w:hAnsiTheme="minorHAnsi" w:cstheme="minorHAnsi"/>
                <w:color w:val="808080"/>
                <w:sz w:val="22"/>
                <w:szCs w:val="22"/>
              </w:rPr>
            </w:pPr>
            <w:r w:rsidRPr="002928D2">
              <w:rPr>
                <w:rStyle w:val="normaltextrun"/>
                <w:rFonts w:asciiTheme="minorHAnsi" w:hAnsiTheme="minorHAnsi" w:cstheme="minorHAnsi"/>
                <w:b/>
                <w:sz w:val="22"/>
                <w:szCs w:val="22"/>
              </w:rPr>
              <w:t>DDNTA-6.</w:t>
            </w:r>
            <w:r w:rsidR="008663A6" w:rsidRPr="002928D2">
              <w:rPr>
                <w:rStyle w:val="normaltextrun"/>
                <w:rFonts w:asciiTheme="minorHAnsi" w:hAnsiTheme="minorHAnsi" w:cstheme="minorHAnsi"/>
                <w:b/>
                <w:sz w:val="22"/>
                <w:szCs w:val="22"/>
              </w:rPr>
              <w:t>4</w:t>
            </w:r>
            <w:r w:rsidRPr="002928D2">
              <w:rPr>
                <w:rStyle w:val="normaltextrun"/>
                <w:rFonts w:asciiTheme="minorHAnsi" w:hAnsiTheme="minorHAnsi" w:cstheme="minorHAnsi"/>
                <w:b/>
                <w:sz w:val="22"/>
                <w:szCs w:val="22"/>
              </w:rPr>
              <w:t>.0-v</w:t>
            </w:r>
            <w:r w:rsidR="008663A6" w:rsidRPr="002928D2">
              <w:rPr>
                <w:rStyle w:val="normaltextrun"/>
                <w:rFonts w:asciiTheme="minorHAnsi" w:hAnsiTheme="minorHAnsi" w:cstheme="minorHAnsi"/>
                <w:b/>
                <w:sz w:val="22"/>
                <w:szCs w:val="22"/>
              </w:rPr>
              <w:t>2</w:t>
            </w:r>
            <w:r w:rsidRPr="002928D2">
              <w:rPr>
                <w:rStyle w:val="normaltextrun"/>
                <w:rFonts w:asciiTheme="minorHAnsi" w:hAnsiTheme="minorHAnsi" w:cstheme="minorHAnsi"/>
                <w:b/>
                <w:sz w:val="22"/>
                <w:szCs w:val="22"/>
              </w:rPr>
              <w:t>.00 (Appendi</w:t>
            </w:r>
            <w:r w:rsidR="009E77DF" w:rsidRPr="002928D2">
              <w:rPr>
                <w:rStyle w:val="normaltextrun"/>
                <w:rFonts w:asciiTheme="minorHAnsi" w:hAnsiTheme="minorHAnsi" w:cstheme="minorHAnsi"/>
                <w:b/>
                <w:sz w:val="22"/>
                <w:szCs w:val="22"/>
              </w:rPr>
              <w:t>ces</w:t>
            </w:r>
            <w:r w:rsidRPr="002928D2">
              <w:rPr>
                <w:rStyle w:val="normaltextrun"/>
                <w:rFonts w:asciiTheme="minorHAnsi" w:hAnsiTheme="minorHAnsi" w:cstheme="minorHAnsi"/>
                <w:b/>
                <w:sz w:val="22"/>
                <w:szCs w:val="22"/>
              </w:rPr>
              <w:t xml:space="preserve"> </w:t>
            </w:r>
            <w:r w:rsidR="009E77DF" w:rsidRPr="002928D2">
              <w:rPr>
                <w:rStyle w:val="normaltextrun"/>
                <w:rFonts w:asciiTheme="minorHAnsi" w:hAnsiTheme="minorHAnsi" w:cstheme="minorHAnsi"/>
                <w:b/>
                <w:sz w:val="22"/>
                <w:szCs w:val="22"/>
              </w:rPr>
              <w:t>‘</w:t>
            </w:r>
            <w:r w:rsidRPr="002928D2">
              <w:rPr>
                <w:rStyle w:val="normaltextrun"/>
                <w:rFonts w:asciiTheme="minorHAnsi" w:hAnsiTheme="minorHAnsi" w:cstheme="minorHAnsi"/>
                <w:b/>
                <w:sz w:val="22"/>
                <w:szCs w:val="22"/>
              </w:rPr>
              <w:t>D</w:t>
            </w:r>
            <w:r w:rsidR="009E77DF" w:rsidRPr="002928D2">
              <w:rPr>
                <w:rStyle w:val="normaltextrun"/>
                <w:rFonts w:asciiTheme="minorHAnsi" w:hAnsiTheme="minorHAnsi" w:cstheme="minorHAnsi"/>
                <w:b/>
                <w:sz w:val="22"/>
                <w:szCs w:val="22"/>
              </w:rPr>
              <w:t>’</w:t>
            </w:r>
            <w:r w:rsidRPr="002928D2">
              <w:rPr>
                <w:rStyle w:val="normaltextrun"/>
                <w:rFonts w:asciiTheme="minorHAnsi" w:hAnsiTheme="minorHAnsi" w:cstheme="minorHAnsi"/>
                <w:b/>
                <w:sz w:val="22"/>
                <w:szCs w:val="22"/>
              </w:rPr>
              <w:t xml:space="preserve">, </w:t>
            </w:r>
            <w:r w:rsidR="009E77DF" w:rsidRPr="002928D2">
              <w:rPr>
                <w:rStyle w:val="normaltextrun"/>
                <w:rFonts w:asciiTheme="minorHAnsi" w:hAnsiTheme="minorHAnsi" w:cstheme="minorHAnsi"/>
                <w:b/>
                <w:sz w:val="22"/>
                <w:szCs w:val="22"/>
              </w:rPr>
              <w:t>‘</w:t>
            </w:r>
            <w:r w:rsidRPr="002928D2">
              <w:rPr>
                <w:rStyle w:val="normaltextrun"/>
                <w:rFonts w:asciiTheme="minorHAnsi" w:hAnsiTheme="minorHAnsi" w:cstheme="minorHAnsi"/>
                <w:b/>
                <w:sz w:val="22"/>
                <w:szCs w:val="22"/>
              </w:rPr>
              <w:t>K</w:t>
            </w:r>
            <w:r w:rsidR="009E77DF" w:rsidRPr="002928D2">
              <w:rPr>
                <w:rStyle w:val="normaltextrun"/>
                <w:rFonts w:asciiTheme="minorHAnsi" w:hAnsiTheme="minorHAnsi" w:cstheme="minorHAnsi"/>
                <w:b/>
                <w:sz w:val="22"/>
                <w:szCs w:val="22"/>
              </w:rPr>
              <w:t>’</w:t>
            </w:r>
            <w:r w:rsidRPr="002928D2">
              <w:rPr>
                <w:rStyle w:val="normaltextrun"/>
                <w:rFonts w:asciiTheme="minorHAnsi" w:hAnsiTheme="minorHAnsi" w:cstheme="minorHAnsi"/>
                <w:b/>
                <w:sz w:val="22"/>
                <w:szCs w:val="22"/>
              </w:rPr>
              <w:t xml:space="preserve">, </w:t>
            </w:r>
            <w:r w:rsidR="009E77DF" w:rsidRPr="002928D2">
              <w:rPr>
                <w:rStyle w:val="normaltextrun"/>
                <w:rFonts w:asciiTheme="minorHAnsi" w:hAnsiTheme="minorHAnsi" w:cstheme="minorHAnsi"/>
                <w:b/>
                <w:sz w:val="22"/>
                <w:szCs w:val="22"/>
              </w:rPr>
              <w:t>‘</w:t>
            </w:r>
            <w:r w:rsidR="004B1266" w:rsidRPr="002928D2">
              <w:rPr>
                <w:rStyle w:val="normaltextrun"/>
                <w:rFonts w:asciiTheme="minorHAnsi" w:hAnsiTheme="minorHAnsi" w:cstheme="minorHAnsi"/>
                <w:b/>
                <w:sz w:val="22"/>
                <w:szCs w:val="22"/>
              </w:rPr>
              <w:t>M</w:t>
            </w:r>
            <w:r w:rsidR="009E77DF" w:rsidRPr="002928D2">
              <w:rPr>
                <w:rStyle w:val="normaltextrun"/>
                <w:rFonts w:asciiTheme="minorHAnsi" w:hAnsiTheme="minorHAnsi" w:cstheme="minorHAnsi"/>
                <w:b/>
                <w:sz w:val="22"/>
                <w:szCs w:val="22"/>
              </w:rPr>
              <w:t>’</w:t>
            </w:r>
            <w:r w:rsidR="004B1266" w:rsidRPr="002928D2">
              <w:rPr>
                <w:rStyle w:val="normaltextrun"/>
                <w:rFonts w:asciiTheme="minorHAnsi" w:hAnsiTheme="minorHAnsi" w:cstheme="minorHAnsi"/>
                <w:b/>
                <w:sz w:val="22"/>
                <w:szCs w:val="22"/>
              </w:rPr>
              <w:t xml:space="preserve">, </w:t>
            </w:r>
            <w:r w:rsidR="009E77DF" w:rsidRPr="002928D2">
              <w:rPr>
                <w:rStyle w:val="normaltextrun"/>
                <w:rFonts w:asciiTheme="minorHAnsi" w:hAnsiTheme="minorHAnsi" w:cstheme="minorHAnsi"/>
                <w:b/>
                <w:sz w:val="22"/>
                <w:szCs w:val="22"/>
              </w:rPr>
              <w:t>‘</w:t>
            </w:r>
            <w:r w:rsidR="004B1266" w:rsidRPr="002928D2">
              <w:rPr>
                <w:rStyle w:val="normaltextrun"/>
                <w:rFonts w:asciiTheme="minorHAnsi" w:hAnsiTheme="minorHAnsi" w:cstheme="minorHAnsi"/>
                <w:b/>
                <w:sz w:val="22"/>
                <w:szCs w:val="22"/>
              </w:rPr>
              <w:t>N</w:t>
            </w:r>
            <w:r w:rsidR="009E77DF" w:rsidRPr="002928D2">
              <w:rPr>
                <w:rStyle w:val="normaltextrun"/>
                <w:rFonts w:asciiTheme="minorHAnsi" w:hAnsiTheme="minorHAnsi" w:cstheme="minorHAnsi"/>
                <w:b/>
                <w:sz w:val="22"/>
                <w:szCs w:val="22"/>
              </w:rPr>
              <w:t>’</w:t>
            </w:r>
            <w:r w:rsidR="004B1266" w:rsidRPr="002928D2">
              <w:rPr>
                <w:rStyle w:val="normaltextrun"/>
                <w:rFonts w:asciiTheme="minorHAnsi" w:hAnsiTheme="minorHAnsi" w:cstheme="minorHAnsi"/>
                <w:b/>
                <w:sz w:val="22"/>
                <w:szCs w:val="22"/>
              </w:rPr>
              <w:t xml:space="preserve">, </w:t>
            </w:r>
            <w:r w:rsidR="009E77DF" w:rsidRPr="002928D2">
              <w:rPr>
                <w:rStyle w:val="normaltextrun"/>
                <w:rFonts w:asciiTheme="minorHAnsi" w:hAnsiTheme="minorHAnsi" w:cstheme="minorHAnsi"/>
                <w:b/>
                <w:sz w:val="22"/>
                <w:szCs w:val="22"/>
              </w:rPr>
              <w:t>‘</w:t>
            </w:r>
            <w:r w:rsidRPr="002928D2">
              <w:rPr>
                <w:rStyle w:val="normaltextrun"/>
                <w:rFonts w:asciiTheme="minorHAnsi" w:hAnsiTheme="minorHAnsi" w:cstheme="minorHAnsi"/>
                <w:b/>
                <w:sz w:val="22"/>
                <w:szCs w:val="22"/>
              </w:rPr>
              <w:t>Q2</w:t>
            </w:r>
            <w:r w:rsidR="009E77DF" w:rsidRPr="002928D2">
              <w:rPr>
                <w:rStyle w:val="normaltextrun"/>
                <w:rFonts w:asciiTheme="minorHAnsi" w:hAnsiTheme="minorHAnsi" w:cstheme="minorHAnsi"/>
                <w:b/>
                <w:sz w:val="22"/>
                <w:szCs w:val="22"/>
              </w:rPr>
              <w:t>’ and ‘</w:t>
            </w:r>
            <w:r w:rsidRPr="002928D2">
              <w:rPr>
                <w:rStyle w:val="normaltextrun"/>
                <w:rFonts w:asciiTheme="minorHAnsi" w:hAnsiTheme="minorHAnsi" w:cstheme="minorHAnsi"/>
                <w:b/>
                <w:sz w:val="22"/>
                <w:szCs w:val="22"/>
              </w:rPr>
              <w:t>P</w:t>
            </w:r>
            <w:r w:rsidR="009E77DF" w:rsidRPr="002928D2">
              <w:rPr>
                <w:rStyle w:val="normaltextrun"/>
                <w:rFonts w:asciiTheme="minorHAnsi" w:hAnsiTheme="minorHAnsi" w:cstheme="minorHAnsi"/>
                <w:b/>
                <w:sz w:val="22"/>
                <w:szCs w:val="22"/>
              </w:rPr>
              <w:t>’</w:t>
            </w:r>
            <w:r w:rsidRPr="002928D2">
              <w:rPr>
                <w:rStyle w:val="normaltextrun"/>
                <w:rFonts w:asciiTheme="minorHAnsi" w:hAnsiTheme="minorHAnsi" w:cstheme="minorHAnsi"/>
                <w:b/>
                <w:sz w:val="22"/>
                <w:szCs w:val="22"/>
              </w:rPr>
              <w:t xml:space="preserve">): </w:t>
            </w:r>
            <w:r w:rsidR="00EB2C70" w:rsidRPr="002928D2">
              <w:rPr>
                <w:rStyle w:val="normaltextrun"/>
                <w:rFonts w:asciiTheme="minorHAnsi" w:hAnsiTheme="minorHAnsi" w:cstheme="minorHAnsi"/>
                <w:b/>
                <w:sz w:val="22"/>
                <w:szCs w:val="22"/>
                <w:u w:val="single"/>
              </w:rPr>
              <w:t>Yes</w:t>
            </w:r>
            <w:r w:rsidR="00EB2C70" w:rsidRPr="002928D2">
              <w:rPr>
                <w:rStyle w:val="normaltextrun"/>
                <w:rFonts w:asciiTheme="minorHAnsi" w:hAnsiTheme="minorHAnsi" w:cstheme="minorHAnsi"/>
                <w:b/>
                <w:sz w:val="22"/>
                <w:szCs w:val="22"/>
              </w:rPr>
              <w:t>.</w:t>
            </w:r>
          </w:p>
          <w:p w14:paraId="2473D1D3" w14:textId="268A98C8" w:rsidR="00EB2C70" w:rsidRPr="002928D2" w:rsidRDefault="009E77DF" w:rsidP="009E77DF">
            <w:pPr>
              <w:pStyle w:val="paragraph"/>
              <w:numPr>
                <w:ilvl w:val="0"/>
                <w:numId w:val="1"/>
              </w:numPr>
              <w:textAlignment w:val="baseline"/>
              <w:rPr>
                <w:rStyle w:val="normaltextrun"/>
                <w:rFonts w:asciiTheme="minorHAnsi" w:hAnsiTheme="minorHAnsi" w:cstheme="minorHAnsi"/>
                <w:color w:val="808080"/>
                <w:sz w:val="22"/>
                <w:szCs w:val="22"/>
              </w:rPr>
            </w:pPr>
            <w:r w:rsidRPr="002928D2">
              <w:rPr>
                <w:rStyle w:val="normaltextrun"/>
                <w:rFonts w:asciiTheme="minorHAnsi" w:hAnsiTheme="minorHAnsi" w:cstheme="minorHAnsi"/>
                <w:color w:val="808080" w:themeColor="background1" w:themeShade="80"/>
                <w:sz w:val="22"/>
                <w:szCs w:val="22"/>
              </w:rPr>
              <w:t>NCTS-P6 DMP-6.4.0-v2.00: No.</w:t>
            </w:r>
            <w:r w:rsidR="00EB2C70" w:rsidRPr="002928D2">
              <w:rPr>
                <w:rStyle w:val="normaltextrun"/>
                <w:rFonts w:asciiTheme="minorHAnsi" w:hAnsiTheme="minorHAnsi" w:cstheme="minorHAnsi"/>
                <w:color w:val="808080"/>
                <w:sz w:val="22"/>
                <w:szCs w:val="22"/>
              </w:rPr>
              <w:t>   </w:t>
            </w:r>
          </w:p>
          <w:p w14:paraId="1E543DFF" w14:textId="286771B5" w:rsidR="00EB2C70" w:rsidRPr="002928D2" w:rsidRDefault="00EB2C70" w:rsidP="009E77DF">
            <w:pPr>
              <w:pStyle w:val="paragraph"/>
              <w:numPr>
                <w:ilvl w:val="0"/>
                <w:numId w:val="1"/>
              </w:numPr>
              <w:textAlignment w:val="baseline"/>
              <w:rPr>
                <w:rStyle w:val="normaltextrun"/>
                <w:rFonts w:asciiTheme="minorHAnsi" w:hAnsiTheme="minorHAnsi" w:cstheme="minorHAnsi"/>
                <w:b/>
                <w:bCs/>
                <w:sz w:val="22"/>
                <w:szCs w:val="22"/>
              </w:rPr>
            </w:pPr>
            <w:r w:rsidRPr="002928D2">
              <w:rPr>
                <w:rStyle w:val="normaltextrun"/>
                <w:rFonts w:asciiTheme="minorHAnsi" w:hAnsiTheme="minorHAnsi" w:cstheme="minorHAnsi"/>
                <w:b/>
                <w:bCs/>
                <w:sz w:val="22"/>
                <w:szCs w:val="22"/>
              </w:rPr>
              <w:t>CTP-6.</w:t>
            </w:r>
            <w:r w:rsidR="00654222">
              <w:rPr>
                <w:rStyle w:val="normaltextrun"/>
                <w:rFonts w:asciiTheme="minorHAnsi" w:hAnsiTheme="minorHAnsi" w:cstheme="minorHAnsi"/>
                <w:b/>
                <w:bCs/>
                <w:sz w:val="22"/>
                <w:szCs w:val="22"/>
              </w:rPr>
              <w:t>4</w:t>
            </w:r>
            <w:r w:rsidRPr="002928D2">
              <w:rPr>
                <w:rStyle w:val="normaltextrun"/>
                <w:rFonts w:asciiTheme="minorHAnsi" w:hAnsiTheme="minorHAnsi" w:cstheme="minorHAnsi"/>
                <w:b/>
                <w:bCs/>
                <w:sz w:val="22"/>
                <w:szCs w:val="22"/>
              </w:rPr>
              <w:t xml:space="preserve">.0-v1.00: </w:t>
            </w:r>
            <w:r w:rsidR="008663A6" w:rsidRPr="002928D2">
              <w:rPr>
                <w:rStyle w:val="normaltextrun"/>
                <w:rFonts w:asciiTheme="minorHAnsi" w:hAnsiTheme="minorHAnsi" w:cstheme="minorHAnsi"/>
                <w:b/>
                <w:bCs/>
                <w:sz w:val="22"/>
                <w:szCs w:val="22"/>
                <w:u w:val="single"/>
              </w:rPr>
              <w:t>Yes</w:t>
            </w:r>
            <w:r w:rsidRPr="002928D2">
              <w:rPr>
                <w:rStyle w:val="normaltextrun"/>
                <w:rFonts w:asciiTheme="minorHAnsi" w:hAnsiTheme="minorHAnsi" w:cstheme="minorHAnsi"/>
                <w:b/>
                <w:bCs/>
                <w:sz w:val="22"/>
                <w:szCs w:val="22"/>
              </w:rPr>
              <w:t>.     </w:t>
            </w:r>
          </w:p>
          <w:p w14:paraId="20DB3176" w14:textId="312F0401" w:rsidR="00EB2C70" w:rsidRPr="002928D2" w:rsidRDefault="00EB2C70" w:rsidP="009E77DF">
            <w:pPr>
              <w:pStyle w:val="paragraph"/>
              <w:numPr>
                <w:ilvl w:val="0"/>
                <w:numId w:val="1"/>
              </w:numPr>
              <w:textAlignment w:val="baseline"/>
              <w:rPr>
                <w:rStyle w:val="normaltextrun"/>
                <w:rFonts w:asciiTheme="minorHAnsi" w:hAnsiTheme="minorHAnsi" w:cstheme="minorHAnsi"/>
                <w:b/>
                <w:bCs/>
                <w:sz w:val="22"/>
                <w:szCs w:val="22"/>
              </w:rPr>
            </w:pPr>
            <w:r w:rsidRPr="002928D2">
              <w:rPr>
                <w:rStyle w:val="normaltextrun"/>
                <w:rFonts w:asciiTheme="minorHAnsi" w:hAnsiTheme="minorHAnsi" w:cstheme="minorHAnsi"/>
                <w:b/>
                <w:bCs/>
                <w:sz w:val="22"/>
                <w:szCs w:val="22"/>
              </w:rPr>
              <w:t>TRP-6.</w:t>
            </w:r>
            <w:r w:rsidR="00654222">
              <w:rPr>
                <w:rStyle w:val="normaltextrun"/>
                <w:rFonts w:asciiTheme="minorHAnsi" w:hAnsiTheme="minorHAnsi" w:cstheme="minorHAnsi"/>
                <w:b/>
                <w:bCs/>
                <w:sz w:val="22"/>
                <w:szCs w:val="22"/>
              </w:rPr>
              <w:t>4</w:t>
            </w:r>
            <w:r w:rsidRPr="002928D2">
              <w:rPr>
                <w:rStyle w:val="normaltextrun"/>
                <w:rFonts w:asciiTheme="minorHAnsi" w:hAnsiTheme="minorHAnsi" w:cstheme="minorHAnsi"/>
                <w:b/>
                <w:bCs/>
                <w:sz w:val="22"/>
                <w:szCs w:val="22"/>
              </w:rPr>
              <w:t>.0-v1.0</w:t>
            </w:r>
            <w:r w:rsidR="00654222">
              <w:rPr>
                <w:rStyle w:val="normaltextrun"/>
                <w:rFonts w:asciiTheme="minorHAnsi" w:hAnsiTheme="minorHAnsi" w:cstheme="minorHAnsi"/>
                <w:b/>
                <w:bCs/>
                <w:sz w:val="22"/>
                <w:szCs w:val="22"/>
              </w:rPr>
              <w:t>0</w:t>
            </w:r>
            <w:r w:rsidRPr="002928D2">
              <w:rPr>
                <w:rStyle w:val="normaltextrun"/>
                <w:rFonts w:asciiTheme="minorHAnsi" w:hAnsiTheme="minorHAnsi" w:cstheme="minorHAnsi"/>
                <w:b/>
                <w:bCs/>
                <w:sz w:val="22"/>
                <w:szCs w:val="22"/>
              </w:rPr>
              <w:t xml:space="preserve">: </w:t>
            </w:r>
            <w:r w:rsidRPr="002928D2">
              <w:rPr>
                <w:rStyle w:val="normaltextrun"/>
                <w:rFonts w:asciiTheme="minorHAnsi" w:hAnsiTheme="minorHAnsi" w:cstheme="minorHAnsi"/>
                <w:b/>
                <w:bCs/>
                <w:sz w:val="22"/>
                <w:szCs w:val="22"/>
                <w:u w:val="single"/>
              </w:rPr>
              <w:t>Yes</w:t>
            </w:r>
            <w:r w:rsidRPr="002928D2">
              <w:rPr>
                <w:rStyle w:val="normaltextrun"/>
                <w:rFonts w:asciiTheme="minorHAnsi" w:hAnsiTheme="minorHAnsi" w:cstheme="minorHAnsi"/>
                <w:b/>
                <w:bCs/>
                <w:sz w:val="22"/>
                <w:szCs w:val="22"/>
              </w:rPr>
              <w:t>.</w:t>
            </w:r>
          </w:p>
          <w:p w14:paraId="14053CD5" w14:textId="158CB392" w:rsidR="00EB2C70" w:rsidRPr="002928D2" w:rsidRDefault="00EB2C70" w:rsidP="009E77DF">
            <w:pPr>
              <w:pStyle w:val="paragraph"/>
              <w:numPr>
                <w:ilvl w:val="0"/>
                <w:numId w:val="1"/>
              </w:numPr>
              <w:textAlignment w:val="baseline"/>
              <w:rPr>
                <w:rStyle w:val="normaltextrun"/>
                <w:rFonts w:asciiTheme="minorHAnsi" w:hAnsiTheme="minorHAnsi" w:cstheme="minorHAnsi"/>
                <w:color w:val="808080"/>
                <w:sz w:val="22"/>
                <w:szCs w:val="22"/>
              </w:rPr>
            </w:pPr>
            <w:r w:rsidRPr="002928D2">
              <w:rPr>
                <w:rStyle w:val="normaltextrun"/>
                <w:rFonts w:asciiTheme="minorHAnsi" w:hAnsiTheme="minorHAnsi" w:cstheme="minorHAnsi"/>
                <w:color w:val="808080"/>
                <w:sz w:val="22"/>
                <w:szCs w:val="22"/>
              </w:rPr>
              <w:t>DDCOM-21-</w:t>
            </w:r>
            <w:r w:rsidR="008663A6" w:rsidRPr="002928D2">
              <w:rPr>
                <w:rStyle w:val="normaltextrun"/>
                <w:rFonts w:asciiTheme="minorHAnsi" w:hAnsiTheme="minorHAnsi" w:cstheme="minorHAnsi"/>
                <w:color w:val="808080"/>
                <w:sz w:val="22"/>
                <w:szCs w:val="22"/>
              </w:rPr>
              <w:t>4</w:t>
            </w:r>
            <w:r w:rsidRPr="002928D2">
              <w:rPr>
                <w:rStyle w:val="normaltextrun"/>
                <w:rFonts w:asciiTheme="minorHAnsi" w:hAnsiTheme="minorHAnsi" w:cstheme="minorHAnsi"/>
                <w:color w:val="808080"/>
                <w:sz w:val="22"/>
                <w:szCs w:val="22"/>
              </w:rPr>
              <w:t>.0-v1.00: No.     </w:t>
            </w:r>
          </w:p>
          <w:p w14:paraId="27FB7D5D" w14:textId="79CA5004" w:rsidR="00EB2C70" w:rsidRPr="002928D2" w:rsidRDefault="00EB2C70" w:rsidP="009E77DF">
            <w:pPr>
              <w:pStyle w:val="paragraph"/>
              <w:numPr>
                <w:ilvl w:val="0"/>
                <w:numId w:val="1"/>
              </w:numPr>
              <w:textAlignment w:val="baseline"/>
              <w:rPr>
                <w:rStyle w:val="normaltextrun"/>
                <w:rFonts w:asciiTheme="minorHAnsi" w:hAnsiTheme="minorHAnsi" w:cstheme="minorHAnsi"/>
                <w:color w:val="808080"/>
                <w:sz w:val="22"/>
                <w:szCs w:val="22"/>
              </w:rPr>
            </w:pPr>
            <w:proofErr w:type="spellStart"/>
            <w:r w:rsidRPr="002928D2">
              <w:rPr>
                <w:rStyle w:val="normaltextrun"/>
                <w:rFonts w:asciiTheme="minorHAnsi" w:hAnsiTheme="minorHAnsi" w:cstheme="minorHAnsi"/>
                <w:color w:val="808080"/>
                <w:sz w:val="22"/>
                <w:szCs w:val="22"/>
              </w:rPr>
              <w:t>ieCA</w:t>
            </w:r>
            <w:proofErr w:type="spellEnd"/>
            <w:r w:rsidRPr="002928D2">
              <w:rPr>
                <w:rStyle w:val="normaltextrun"/>
                <w:rFonts w:asciiTheme="minorHAnsi" w:hAnsiTheme="minorHAnsi" w:cstheme="minorHAnsi"/>
                <w:color w:val="808080"/>
                <w:sz w:val="22"/>
                <w:szCs w:val="22"/>
              </w:rPr>
              <w:t>/TED 2.</w:t>
            </w:r>
            <w:r w:rsidR="009E77DF" w:rsidRPr="002928D2">
              <w:rPr>
                <w:rStyle w:val="normaltextrun"/>
                <w:rFonts w:asciiTheme="minorHAnsi" w:hAnsiTheme="minorHAnsi" w:cstheme="minorHAnsi"/>
                <w:color w:val="808080"/>
                <w:sz w:val="22"/>
                <w:szCs w:val="22"/>
              </w:rPr>
              <w:t>1</w:t>
            </w:r>
            <w:r w:rsidRPr="002928D2">
              <w:rPr>
                <w:rStyle w:val="normaltextrun"/>
                <w:rFonts w:asciiTheme="minorHAnsi" w:hAnsiTheme="minorHAnsi" w:cstheme="minorHAnsi"/>
                <w:color w:val="808080"/>
                <w:sz w:val="22"/>
                <w:szCs w:val="22"/>
              </w:rPr>
              <w:t>.</w:t>
            </w:r>
            <w:r w:rsidR="009E77DF" w:rsidRPr="002928D2">
              <w:rPr>
                <w:rStyle w:val="normaltextrun"/>
                <w:rFonts w:asciiTheme="minorHAnsi" w:hAnsiTheme="minorHAnsi" w:cstheme="minorHAnsi"/>
                <w:color w:val="808080"/>
                <w:sz w:val="22"/>
                <w:szCs w:val="22"/>
              </w:rPr>
              <w:t>1</w:t>
            </w:r>
            <w:r w:rsidRPr="002928D2">
              <w:rPr>
                <w:rStyle w:val="normaltextrun"/>
                <w:rFonts w:asciiTheme="minorHAnsi" w:hAnsiTheme="minorHAnsi" w:cstheme="minorHAnsi"/>
                <w:color w:val="808080"/>
                <w:sz w:val="22"/>
                <w:szCs w:val="22"/>
              </w:rPr>
              <w:t>.</w:t>
            </w:r>
            <w:r w:rsidR="009E77DF" w:rsidRPr="002928D2">
              <w:rPr>
                <w:rStyle w:val="normaltextrun"/>
                <w:rFonts w:asciiTheme="minorHAnsi" w:hAnsiTheme="minorHAnsi" w:cstheme="minorHAnsi"/>
                <w:color w:val="808080"/>
                <w:sz w:val="22"/>
                <w:szCs w:val="22"/>
              </w:rPr>
              <w:t>1</w:t>
            </w:r>
            <w:r w:rsidRPr="002928D2">
              <w:rPr>
                <w:rStyle w:val="normaltextrun"/>
                <w:rFonts w:asciiTheme="minorHAnsi" w:hAnsiTheme="minorHAnsi" w:cstheme="minorHAnsi"/>
                <w:color w:val="808080"/>
                <w:sz w:val="22"/>
                <w:szCs w:val="22"/>
              </w:rPr>
              <w:t>: No. </w:t>
            </w:r>
          </w:p>
          <w:p w14:paraId="523EBD4B" w14:textId="77777777" w:rsidR="009E77DF" w:rsidRPr="002928D2" w:rsidRDefault="009E77DF" w:rsidP="009E77DF">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2928D2">
              <w:rPr>
                <w:rStyle w:val="normaltextrun"/>
                <w:rFonts w:asciiTheme="minorHAnsi" w:hAnsiTheme="minorHAnsi" w:cstheme="minorHAnsi"/>
                <w:color w:val="808080" w:themeColor="background1" w:themeShade="80"/>
                <w:sz w:val="22"/>
                <w:szCs w:val="22"/>
              </w:rPr>
              <w:t>ICS2-CR-CRP 1.2.2-v1.00: No</w:t>
            </w:r>
          </w:p>
          <w:p w14:paraId="3E744CD1" w14:textId="4BF0BCCA" w:rsidR="00EB2C70" w:rsidRPr="002928D2" w:rsidRDefault="009E77DF" w:rsidP="009E77DF">
            <w:pPr>
              <w:pStyle w:val="paragraph"/>
              <w:numPr>
                <w:ilvl w:val="0"/>
                <w:numId w:val="1"/>
              </w:numPr>
              <w:textAlignment w:val="baseline"/>
              <w:rPr>
                <w:rStyle w:val="normaltextrun"/>
                <w:rFonts w:asciiTheme="minorHAnsi" w:hAnsiTheme="minorHAnsi" w:cstheme="minorHAnsi"/>
                <w:color w:val="808080"/>
                <w:sz w:val="22"/>
                <w:szCs w:val="22"/>
              </w:rPr>
            </w:pPr>
            <w:r w:rsidRPr="002928D2">
              <w:rPr>
                <w:rStyle w:val="normaltextrun"/>
                <w:rFonts w:asciiTheme="minorHAnsi" w:hAnsiTheme="minorHAnsi" w:cstheme="minorHAnsi"/>
                <w:color w:val="808080" w:themeColor="background1" w:themeShade="80"/>
                <w:sz w:val="22"/>
                <w:szCs w:val="22"/>
              </w:rPr>
              <w:t>ICS2-CR-CTS-1.2.0-v1.00: No.</w:t>
            </w:r>
          </w:p>
          <w:p w14:paraId="0EB3CBF7" w14:textId="448EE946" w:rsidR="00EB2C70" w:rsidRPr="002928D2" w:rsidRDefault="00EB2C70" w:rsidP="009E77DF">
            <w:pPr>
              <w:pStyle w:val="paragraph"/>
              <w:numPr>
                <w:ilvl w:val="0"/>
                <w:numId w:val="1"/>
              </w:numPr>
              <w:textAlignment w:val="baseline"/>
              <w:rPr>
                <w:rStyle w:val="normaltextrun"/>
                <w:rFonts w:asciiTheme="minorHAnsi" w:hAnsiTheme="minorHAnsi" w:cstheme="minorHAnsi"/>
                <w:b/>
                <w:bCs/>
                <w:sz w:val="22"/>
                <w:szCs w:val="22"/>
              </w:rPr>
            </w:pPr>
            <w:r w:rsidRPr="002928D2">
              <w:rPr>
                <w:rStyle w:val="normaltextrun"/>
                <w:rFonts w:asciiTheme="minorHAnsi" w:hAnsiTheme="minorHAnsi" w:cstheme="minorHAnsi"/>
                <w:b/>
                <w:bCs/>
                <w:sz w:val="22"/>
                <w:szCs w:val="22"/>
              </w:rPr>
              <w:t>CS/</w:t>
            </w:r>
            <w:r w:rsidR="008663A6" w:rsidRPr="002928D2">
              <w:rPr>
                <w:rStyle w:val="normaltextrun"/>
                <w:rFonts w:asciiTheme="minorHAnsi" w:hAnsiTheme="minorHAnsi" w:cstheme="minorHAnsi"/>
                <w:b/>
                <w:bCs/>
                <w:sz w:val="22"/>
                <w:szCs w:val="22"/>
              </w:rPr>
              <w:t>RD</w:t>
            </w:r>
            <w:r w:rsidRPr="002928D2">
              <w:rPr>
                <w:rStyle w:val="normaltextrun"/>
                <w:rFonts w:asciiTheme="minorHAnsi" w:hAnsiTheme="minorHAnsi" w:cstheme="minorHAnsi"/>
                <w:b/>
                <w:bCs/>
                <w:sz w:val="22"/>
                <w:szCs w:val="22"/>
              </w:rPr>
              <w:t xml:space="preserve">2_DATA: </w:t>
            </w:r>
            <w:r w:rsidR="008663A6" w:rsidRPr="002928D2">
              <w:rPr>
                <w:rStyle w:val="normaltextrun"/>
                <w:rFonts w:asciiTheme="minorHAnsi" w:hAnsiTheme="minorHAnsi" w:cstheme="minorHAnsi"/>
                <w:b/>
                <w:bCs/>
                <w:sz w:val="22"/>
                <w:szCs w:val="22"/>
                <w:u w:val="single"/>
              </w:rPr>
              <w:t>Yes</w:t>
            </w:r>
            <w:r w:rsidRPr="002928D2">
              <w:rPr>
                <w:rStyle w:val="normaltextrun"/>
                <w:rFonts w:asciiTheme="minorHAnsi" w:hAnsiTheme="minorHAnsi" w:cstheme="minorHAnsi"/>
                <w:b/>
                <w:bCs/>
                <w:sz w:val="22"/>
                <w:szCs w:val="22"/>
              </w:rPr>
              <w:t>.</w:t>
            </w:r>
          </w:p>
          <w:p w14:paraId="22A474A3" w14:textId="774F4AD2" w:rsidR="00EB2C70" w:rsidRPr="002928D2" w:rsidRDefault="00EB2C70" w:rsidP="009E77DF">
            <w:pPr>
              <w:pStyle w:val="paragraph"/>
              <w:numPr>
                <w:ilvl w:val="0"/>
                <w:numId w:val="1"/>
              </w:numPr>
              <w:textAlignment w:val="baseline"/>
              <w:rPr>
                <w:rStyle w:val="normaltextrun"/>
                <w:rFonts w:asciiTheme="minorHAnsi" w:hAnsiTheme="minorHAnsi" w:cstheme="minorHAnsi"/>
                <w:color w:val="808080"/>
                <w:sz w:val="22"/>
                <w:szCs w:val="22"/>
              </w:rPr>
            </w:pPr>
            <w:r w:rsidRPr="002928D2">
              <w:rPr>
                <w:rStyle w:val="normaltextrun"/>
                <w:rFonts w:asciiTheme="minorHAnsi" w:hAnsiTheme="minorHAnsi" w:cstheme="minorHAnsi"/>
                <w:b/>
                <w:bCs/>
                <w:sz w:val="22"/>
                <w:szCs w:val="22"/>
              </w:rPr>
              <w:t>CS/</w:t>
            </w:r>
            <w:r w:rsidR="008663A6" w:rsidRPr="002928D2">
              <w:rPr>
                <w:rStyle w:val="normaltextrun"/>
                <w:rFonts w:asciiTheme="minorHAnsi" w:hAnsiTheme="minorHAnsi" w:cstheme="minorHAnsi"/>
                <w:b/>
                <w:bCs/>
                <w:sz w:val="22"/>
                <w:szCs w:val="22"/>
              </w:rPr>
              <w:t>MIS</w:t>
            </w:r>
            <w:r w:rsidRPr="002928D2">
              <w:rPr>
                <w:rStyle w:val="normaltextrun"/>
                <w:rFonts w:asciiTheme="minorHAnsi" w:hAnsiTheme="minorHAnsi" w:cstheme="minorHAnsi"/>
                <w:b/>
                <w:bCs/>
                <w:sz w:val="22"/>
                <w:szCs w:val="22"/>
              </w:rPr>
              <w:t>2</w:t>
            </w:r>
            <w:r w:rsidR="004B1E3D" w:rsidRPr="002928D2">
              <w:rPr>
                <w:rStyle w:val="normaltextrun"/>
                <w:rFonts w:asciiTheme="minorHAnsi" w:hAnsiTheme="minorHAnsi" w:cstheme="minorHAnsi"/>
                <w:b/>
                <w:bCs/>
                <w:sz w:val="22"/>
                <w:szCs w:val="22"/>
              </w:rPr>
              <w:t>_DATA</w:t>
            </w:r>
            <w:r w:rsidRPr="002928D2">
              <w:rPr>
                <w:rStyle w:val="normaltextrun"/>
                <w:rFonts w:asciiTheme="minorHAnsi" w:hAnsiTheme="minorHAnsi" w:cstheme="minorHAnsi"/>
                <w:b/>
                <w:bCs/>
                <w:sz w:val="22"/>
                <w:szCs w:val="22"/>
              </w:rPr>
              <w:t xml:space="preserve">: </w:t>
            </w:r>
            <w:r w:rsidR="003F2878" w:rsidRPr="002928D2">
              <w:rPr>
                <w:rStyle w:val="normaltextrun"/>
                <w:rFonts w:asciiTheme="minorHAnsi" w:hAnsiTheme="minorHAnsi" w:cstheme="minorHAnsi"/>
                <w:b/>
                <w:bCs/>
                <w:sz w:val="22"/>
                <w:szCs w:val="22"/>
                <w:u w:val="single"/>
              </w:rPr>
              <w:t>Yes</w:t>
            </w:r>
            <w:r w:rsidRPr="002928D2">
              <w:rPr>
                <w:rStyle w:val="normaltextrun"/>
                <w:rFonts w:asciiTheme="minorHAnsi" w:hAnsiTheme="minorHAnsi" w:cstheme="minorHAnsi"/>
                <w:sz w:val="22"/>
                <w:szCs w:val="22"/>
              </w:rPr>
              <w:t>.</w:t>
            </w:r>
          </w:p>
          <w:p w14:paraId="4D5E4F00" w14:textId="3BDD38EF" w:rsidR="00FE4AD1" w:rsidRPr="00530FF3" w:rsidRDefault="00EB2C70" w:rsidP="009E77DF">
            <w:pPr>
              <w:pStyle w:val="paragraph"/>
              <w:numPr>
                <w:ilvl w:val="0"/>
                <w:numId w:val="1"/>
              </w:numPr>
              <w:textAlignment w:val="baseline"/>
              <w:rPr>
                <w:rFonts w:ascii="Calibri" w:hAnsi="Calibri" w:cs="Calibri"/>
                <w:color w:val="808080"/>
                <w:sz w:val="22"/>
                <w:szCs w:val="22"/>
              </w:rPr>
            </w:pPr>
            <w:r w:rsidRPr="00530FF3">
              <w:rPr>
                <w:rStyle w:val="normaltextrun"/>
                <w:rFonts w:asciiTheme="minorHAnsi" w:hAnsiTheme="minorHAnsi" w:cstheme="minorHAnsi"/>
                <w:color w:val="808080"/>
                <w:sz w:val="22"/>
                <w:szCs w:val="22"/>
              </w:rPr>
              <w:t>UCC IA/DA Annex B: No.</w:t>
            </w:r>
          </w:p>
        </w:tc>
      </w:tr>
    </w:tbl>
    <w:p w14:paraId="5F892EBA" w14:textId="77777777" w:rsidR="00DF2611" w:rsidRPr="00530FF3" w:rsidRDefault="00DF2611" w:rsidP="00C001F9">
      <w:pPr>
        <w:rPr>
          <w:rFonts w:asciiTheme="minorHAnsi" w:hAnsiTheme="minorHAnsi" w:cs="Arial"/>
        </w:rPr>
      </w:pPr>
    </w:p>
    <w:p w14:paraId="6268BBE4" w14:textId="77777777" w:rsidR="005F13D5" w:rsidRPr="00530FF3" w:rsidRDefault="005F13D5" w:rsidP="00C001F9">
      <w:pPr>
        <w:rPr>
          <w:rFonts w:asciiTheme="minorHAnsi" w:hAnsiTheme="minorHAnsi" w:cs="Arial"/>
        </w:rPr>
      </w:pPr>
    </w:p>
    <w:p w14:paraId="0E82B8C9" w14:textId="172373C8" w:rsidR="000B5E9A" w:rsidRPr="00530FF3" w:rsidRDefault="009B4627" w:rsidP="00A32D3E">
      <w:pPr>
        <w:rPr>
          <w:rFonts w:asciiTheme="minorHAnsi" w:hAnsiTheme="minorHAnsi" w:cs="Arial"/>
          <w:b/>
          <w:sz w:val="28"/>
          <w:szCs w:val="28"/>
        </w:rPr>
      </w:pPr>
      <w:r w:rsidRPr="002928D2">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7030"/>
      </w:tblGrid>
      <w:tr w:rsidR="00C72324" w:rsidRPr="002928D2" w14:paraId="0EC69CC4" w14:textId="77777777" w:rsidTr="00994736">
        <w:trPr>
          <w:trHeight w:val="403"/>
        </w:trPr>
        <w:tc>
          <w:tcPr>
            <w:tcW w:w="2576" w:type="dxa"/>
          </w:tcPr>
          <w:p w14:paraId="61ADB705" w14:textId="207A28B0" w:rsidR="00C72324" w:rsidRPr="002928D2" w:rsidRDefault="00C72324">
            <w:pPr>
              <w:spacing w:before="120"/>
              <w:rPr>
                <w:sz w:val="22"/>
                <w:szCs w:val="22"/>
              </w:rPr>
            </w:pPr>
            <w:r w:rsidRPr="002928D2">
              <w:rPr>
                <w:rFonts w:asciiTheme="minorHAnsi" w:hAnsiTheme="minorHAnsi" w:cs="Arial"/>
                <w:b/>
                <w:sz w:val="22"/>
                <w:szCs w:val="22"/>
              </w:rPr>
              <w:fldChar w:fldCharType="begin">
                <w:ffData>
                  <w:name w:val="ImpSPEEDECN"/>
                  <w:enabled/>
                  <w:calcOnExit w:val="0"/>
                  <w:checkBox>
                    <w:sizeAuto/>
                    <w:default w:val="1"/>
                  </w:checkBox>
                </w:ffData>
              </w:fldChar>
            </w:r>
            <w:r w:rsidRPr="00530FF3">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530FF3">
              <w:rPr>
                <w:sz w:val="22"/>
                <w:szCs w:val="22"/>
              </w:rPr>
              <w:t xml:space="preserve"> </w:t>
            </w:r>
            <w:r w:rsidR="00541A18" w:rsidRPr="002928D2">
              <w:rPr>
                <w:rStyle w:val="normaltextrun"/>
                <w:rFonts w:ascii="Calibri" w:hAnsi="Calibri" w:cs="Calibri"/>
                <w:b/>
                <w:bCs/>
                <w:sz w:val="22"/>
                <w:szCs w:val="22"/>
              </w:rPr>
              <w:t>CSE-v60.4.</w:t>
            </w:r>
            <w:r w:rsidR="00F7510A" w:rsidRPr="002928D2">
              <w:rPr>
                <w:rStyle w:val="normaltextrun"/>
                <w:rFonts w:ascii="Calibri" w:hAnsi="Calibri" w:cs="Calibri"/>
                <w:b/>
                <w:bCs/>
                <w:sz w:val="22"/>
                <w:szCs w:val="22"/>
              </w:rPr>
              <w:t>9</w:t>
            </w:r>
          </w:p>
        </w:tc>
        <w:tc>
          <w:tcPr>
            <w:tcW w:w="7030" w:type="dxa"/>
          </w:tcPr>
          <w:p w14:paraId="605323B7" w14:textId="73B5F7FC" w:rsidR="00C72324" w:rsidRPr="002928D2" w:rsidRDefault="00C72324">
            <w:pPr>
              <w:spacing w:before="120"/>
              <w:rPr>
                <w:rFonts w:asciiTheme="minorHAnsi" w:hAnsiTheme="minorHAnsi" w:cs="Arial"/>
                <w:sz w:val="22"/>
                <w:szCs w:val="22"/>
              </w:rPr>
            </w:pPr>
            <w:r w:rsidRPr="002928D2">
              <w:rPr>
                <w:rFonts w:asciiTheme="minorHAnsi" w:hAnsiTheme="minorHAnsi" w:cs="Arial"/>
                <w:b/>
                <w:sz w:val="22"/>
                <w:szCs w:val="22"/>
              </w:rPr>
              <w:fldChar w:fldCharType="begin">
                <w:ffData>
                  <w:name w:val=""/>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w:t>
            </w:r>
            <w:r w:rsidRPr="002928D2">
              <w:rPr>
                <w:rFonts w:asciiTheme="minorHAnsi" w:hAnsiTheme="minorHAnsi" w:cs="Arial"/>
                <w:sz w:val="22"/>
                <w:szCs w:val="22"/>
              </w:rPr>
              <w:t xml:space="preserve">Cosmetic   </w:t>
            </w:r>
            <w:r w:rsidR="00D206EE" w:rsidRPr="002928D2">
              <w:rPr>
                <w:rFonts w:asciiTheme="minorHAnsi" w:hAnsiTheme="minorHAnsi" w:cs="Arial"/>
                <w:b/>
                <w:sz w:val="22"/>
                <w:szCs w:val="22"/>
              </w:rPr>
              <w:fldChar w:fldCharType="begin">
                <w:ffData>
                  <w:name w:val=""/>
                  <w:enabled/>
                  <w:calcOnExit w:val="0"/>
                  <w:checkBox>
                    <w:sizeAuto/>
                    <w:default w:val="0"/>
                  </w:checkBox>
                </w:ffData>
              </w:fldChar>
            </w:r>
            <w:r w:rsidR="00D206EE"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00D206EE"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w:t>
            </w:r>
            <w:r w:rsidRPr="002928D2">
              <w:rPr>
                <w:rFonts w:asciiTheme="minorHAnsi" w:hAnsiTheme="minorHAnsi" w:cs="Arial"/>
                <w:sz w:val="22"/>
                <w:szCs w:val="22"/>
              </w:rPr>
              <w:t xml:space="preserve">Low    </w:t>
            </w:r>
            <w:r w:rsidR="00D206EE" w:rsidRPr="002928D2">
              <w:rPr>
                <w:rFonts w:asciiTheme="minorHAnsi" w:hAnsiTheme="minorHAnsi" w:cs="Arial"/>
                <w:b/>
                <w:sz w:val="22"/>
                <w:szCs w:val="22"/>
              </w:rPr>
              <w:fldChar w:fldCharType="begin">
                <w:ffData>
                  <w:name w:val=""/>
                  <w:enabled/>
                  <w:calcOnExit w:val="0"/>
                  <w:checkBox>
                    <w:sizeAuto/>
                    <w:default w:val="1"/>
                  </w:checkBox>
                </w:ffData>
              </w:fldChar>
            </w:r>
            <w:r w:rsidR="00D206EE"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00D206EE" w:rsidRPr="002928D2">
              <w:rPr>
                <w:rFonts w:asciiTheme="minorHAnsi" w:hAnsiTheme="minorHAnsi" w:cs="Arial"/>
                <w:b/>
                <w:sz w:val="22"/>
                <w:szCs w:val="22"/>
              </w:rPr>
              <w:fldChar w:fldCharType="end"/>
            </w:r>
            <w:r w:rsidRPr="002928D2">
              <w:rPr>
                <w:rFonts w:asciiTheme="minorHAnsi" w:hAnsiTheme="minorHAnsi" w:cs="Arial"/>
                <w:sz w:val="22"/>
                <w:szCs w:val="22"/>
              </w:rPr>
              <w:t xml:space="preserve"> Medium    </w:t>
            </w:r>
            <w:r w:rsidRPr="002928D2">
              <w:rPr>
                <w:rFonts w:asciiTheme="minorHAnsi" w:hAnsiTheme="minorHAnsi" w:cs="Arial"/>
                <w:b/>
                <w:sz w:val="22"/>
                <w:szCs w:val="22"/>
              </w:rPr>
              <w:fldChar w:fldCharType="begin">
                <w:ffData>
                  <w:name w:val="ImpSMART"/>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sz w:val="22"/>
                <w:szCs w:val="22"/>
              </w:rPr>
              <w:t xml:space="preserve"> High    </w:t>
            </w:r>
            <w:r w:rsidRPr="002928D2">
              <w:rPr>
                <w:rFonts w:asciiTheme="minorHAnsi" w:hAnsiTheme="minorHAnsi" w:cs="Arial"/>
                <w:b/>
                <w:sz w:val="22"/>
                <w:szCs w:val="22"/>
              </w:rPr>
              <w:fldChar w:fldCharType="begin">
                <w:ffData>
                  <w:name w:val="ImpSMART"/>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72324" w:rsidRPr="002928D2" w14:paraId="13F0F0CE" w14:textId="77777777">
              <w:tc>
                <w:tcPr>
                  <w:tcW w:w="6573" w:type="dxa"/>
                </w:tcPr>
                <w:p w14:paraId="708E08B5" w14:textId="3FCF89B2" w:rsidR="00C72324" w:rsidRPr="002928D2" w:rsidRDefault="008663A6">
                  <w:pPr>
                    <w:spacing w:before="120"/>
                    <w:rPr>
                      <w:rFonts w:asciiTheme="minorHAnsi" w:hAnsiTheme="minorHAnsi" w:cs="Arial"/>
                      <w:sz w:val="22"/>
                      <w:szCs w:val="22"/>
                    </w:rPr>
                  </w:pPr>
                  <w:r w:rsidRPr="002928D2">
                    <w:rPr>
                      <w:rFonts w:asciiTheme="minorHAnsi" w:hAnsiTheme="minorHAnsi" w:cs="Arial"/>
                      <w:b/>
                      <w:bCs/>
                      <w:sz w:val="22"/>
                      <w:szCs w:val="22"/>
                    </w:rPr>
                    <w:t>A</w:t>
                  </w:r>
                  <w:r w:rsidRPr="002928D2">
                    <w:rPr>
                      <w:rFonts w:asciiTheme="minorHAnsi" w:hAnsiTheme="minorHAnsi" w:cs="Arial"/>
                      <w:b/>
                      <w:bCs/>
                    </w:rPr>
                    <w:t>s defined here above.</w:t>
                  </w:r>
                </w:p>
              </w:tc>
            </w:tr>
          </w:tbl>
          <w:p w14:paraId="1D52DBCA" w14:textId="77777777" w:rsidR="00C72324" w:rsidRPr="002928D2" w:rsidRDefault="00C72324">
            <w:pPr>
              <w:spacing w:before="120"/>
              <w:rPr>
                <w:rFonts w:asciiTheme="minorHAnsi" w:hAnsiTheme="minorHAnsi" w:cs="Arial"/>
                <w:b/>
                <w:sz w:val="22"/>
                <w:szCs w:val="22"/>
              </w:rPr>
            </w:pPr>
          </w:p>
        </w:tc>
      </w:tr>
      <w:tr w:rsidR="00C53317" w:rsidRPr="002928D2" w14:paraId="516C66A9" w14:textId="77777777" w:rsidTr="00C53317">
        <w:trPr>
          <w:trHeight w:val="403"/>
        </w:trPr>
        <w:tc>
          <w:tcPr>
            <w:tcW w:w="2576" w:type="dxa"/>
            <w:tcBorders>
              <w:top w:val="single" w:sz="4" w:space="0" w:color="auto"/>
              <w:left w:val="single" w:sz="4" w:space="0" w:color="auto"/>
              <w:bottom w:val="single" w:sz="4" w:space="0" w:color="auto"/>
              <w:right w:val="single" w:sz="4" w:space="0" w:color="auto"/>
            </w:tcBorders>
          </w:tcPr>
          <w:p w14:paraId="10CD865F" w14:textId="266B9EE1" w:rsidR="00C53317" w:rsidRPr="002928D2" w:rsidRDefault="00C53317">
            <w:pPr>
              <w:spacing w:before="120"/>
              <w:rPr>
                <w:rFonts w:asciiTheme="minorHAnsi" w:hAnsiTheme="minorHAnsi" w:cs="Arial"/>
                <w:b/>
                <w:sz w:val="22"/>
                <w:szCs w:val="22"/>
              </w:rPr>
            </w:pPr>
            <w:r w:rsidRPr="002928D2">
              <w:rPr>
                <w:rFonts w:asciiTheme="minorHAnsi" w:hAnsiTheme="minorHAnsi" w:cs="Arial"/>
                <w:b/>
                <w:sz w:val="22"/>
                <w:szCs w:val="22"/>
              </w:rPr>
              <w:fldChar w:fldCharType="begin">
                <w:ffData>
                  <w:name w:val="ImpSPEEDECN"/>
                  <w:enabled/>
                  <w:calcOnExit w:val="0"/>
                  <w:checkBox>
                    <w:sizeAuto/>
                    <w:default w:val="1"/>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w:t>
            </w:r>
            <w:r w:rsidRPr="002928D2">
              <w:rPr>
                <w:rStyle w:val="normaltextrun"/>
                <w:rFonts w:asciiTheme="minorHAnsi" w:hAnsiTheme="minorHAnsi" w:cs="Arial"/>
                <w:b/>
                <w:sz w:val="22"/>
                <w:szCs w:val="22"/>
              </w:rPr>
              <w:t>DDNTA-6.</w:t>
            </w:r>
            <w:r w:rsidR="008663A6" w:rsidRPr="002928D2">
              <w:rPr>
                <w:rStyle w:val="normaltextrun"/>
                <w:rFonts w:asciiTheme="minorHAnsi" w:hAnsiTheme="minorHAnsi" w:cs="Arial"/>
                <w:b/>
                <w:sz w:val="22"/>
                <w:szCs w:val="22"/>
              </w:rPr>
              <w:t>4</w:t>
            </w:r>
            <w:r w:rsidRPr="002928D2">
              <w:rPr>
                <w:rStyle w:val="normaltextrun"/>
                <w:rFonts w:asciiTheme="minorHAnsi" w:hAnsiTheme="minorHAnsi" w:cs="Arial"/>
                <w:b/>
                <w:sz w:val="22"/>
                <w:szCs w:val="22"/>
              </w:rPr>
              <w:t>.0-v</w:t>
            </w:r>
            <w:r w:rsidR="008663A6" w:rsidRPr="002928D2">
              <w:rPr>
                <w:rStyle w:val="normaltextrun"/>
                <w:rFonts w:asciiTheme="minorHAnsi" w:hAnsiTheme="minorHAnsi" w:cs="Arial"/>
                <w:b/>
                <w:sz w:val="22"/>
                <w:szCs w:val="22"/>
              </w:rPr>
              <w:t>2</w:t>
            </w:r>
            <w:r w:rsidRPr="002928D2">
              <w:rPr>
                <w:rStyle w:val="normaltextrun"/>
                <w:rFonts w:asciiTheme="minorHAnsi" w:hAnsiTheme="minorHAnsi" w:cs="Arial"/>
                <w:b/>
                <w:sz w:val="22"/>
                <w:szCs w:val="22"/>
              </w:rPr>
              <w:t>.00 (</w:t>
            </w:r>
            <w:r w:rsidR="002E3E4C" w:rsidRPr="002928D2">
              <w:rPr>
                <w:rStyle w:val="normaltextrun"/>
                <w:rFonts w:asciiTheme="minorHAnsi" w:hAnsiTheme="minorHAnsi" w:cs="Arial"/>
                <w:b/>
                <w:sz w:val="22"/>
                <w:szCs w:val="22"/>
              </w:rPr>
              <w:t>Appendices ‘D’, ‘K’, ‘M’, ‘N’, ‘Q2’, ‘P’</w:t>
            </w:r>
            <w:r w:rsidR="00D34951" w:rsidRPr="002928D2">
              <w:rPr>
                <w:rStyle w:val="normaltextrun"/>
                <w:rFonts w:asciiTheme="minorHAnsi" w:hAnsiTheme="minorHAnsi" w:cs="Arial"/>
                <w:b/>
                <w:sz w:val="22"/>
                <w:szCs w:val="22"/>
              </w:rPr>
              <w:t>,</w:t>
            </w:r>
            <w:r w:rsidR="006D4F88">
              <w:rPr>
                <w:rStyle w:val="normaltextrun"/>
                <w:rFonts w:asciiTheme="minorHAnsi" w:hAnsiTheme="minorHAnsi" w:cs="Arial"/>
                <w:b/>
                <w:sz w:val="22"/>
                <w:szCs w:val="22"/>
              </w:rPr>
              <w:t xml:space="preserve"> </w:t>
            </w:r>
            <w:r w:rsidR="00D34951" w:rsidRPr="00530FF3">
              <w:rPr>
                <w:rStyle w:val="normaltextrun"/>
                <w:rFonts w:asciiTheme="minorHAnsi" w:hAnsiTheme="minorHAnsi" w:cs="Arial"/>
                <w:b/>
                <w:color w:val="00B050"/>
                <w:sz w:val="22"/>
                <w:szCs w:val="22"/>
              </w:rPr>
              <w:t>‘X’</w:t>
            </w:r>
            <w:r w:rsidR="008663A6" w:rsidRPr="002928D2">
              <w:rPr>
                <w:rStyle w:val="normaltextrun"/>
                <w:rFonts w:asciiTheme="minorHAnsi" w:hAnsiTheme="minorHAnsi" w:cs="Arial"/>
                <w:b/>
                <w:sz w:val="22"/>
                <w:szCs w:val="22"/>
              </w:rPr>
              <w:t xml:space="preserve"> and Main Document</w:t>
            </w:r>
            <w:r w:rsidRPr="002928D2">
              <w:rPr>
                <w:rStyle w:val="normaltextrun"/>
                <w:rFonts w:asciiTheme="minorHAnsi" w:hAnsiTheme="minorHAnsi" w:cs="Arial"/>
                <w:b/>
                <w:sz w:val="22"/>
                <w:szCs w:val="22"/>
              </w:rPr>
              <w:t>)</w:t>
            </w:r>
          </w:p>
        </w:tc>
        <w:tc>
          <w:tcPr>
            <w:tcW w:w="7030" w:type="dxa"/>
            <w:tcBorders>
              <w:top w:val="single" w:sz="4" w:space="0" w:color="auto"/>
              <w:left w:val="single" w:sz="4" w:space="0" w:color="auto"/>
              <w:bottom w:val="single" w:sz="4" w:space="0" w:color="auto"/>
              <w:right w:val="single" w:sz="4" w:space="0" w:color="auto"/>
            </w:tcBorders>
          </w:tcPr>
          <w:p w14:paraId="37A89DD7" w14:textId="10CE4F82" w:rsidR="00C53317" w:rsidRPr="002928D2" w:rsidRDefault="00C53317">
            <w:pPr>
              <w:spacing w:before="120"/>
              <w:rPr>
                <w:rFonts w:asciiTheme="minorHAnsi" w:hAnsiTheme="minorHAnsi" w:cs="Arial"/>
                <w:b/>
                <w:sz w:val="22"/>
                <w:szCs w:val="22"/>
              </w:rPr>
            </w:pPr>
            <w:r w:rsidRPr="002928D2">
              <w:rPr>
                <w:rFonts w:asciiTheme="minorHAnsi" w:hAnsiTheme="minorHAnsi" w:cs="Arial"/>
                <w:b/>
                <w:sz w:val="22"/>
                <w:szCs w:val="22"/>
              </w:rPr>
              <w:fldChar w:fldCharType="begin">
                <w:ffData>
                  <w:name w:val=""/>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w:t>
            </w:r>
            <w:r w:rsidRPr="002928D2">
              <w:rPr>
                <w:rFonts w:asciiTheme="minorHAnsi" w:hAnsiTheme="minorHAnsi" w:cs="Arial"/>
                <w:bCs/>
                <w:sz w:val="22"/>
                <w:szCs w:val="22"/>
              </w:rPr>
              <w:t xml:space="preserve">Cosmetic   </w:t>
            </w:r>
            <w:r w:rsidR="008663A6" w:rsidRPr="002928D2">
              <w:rPr>
                <w:rFonts w:asciiTheme="minorHAnsi" w:hAnsiTheme="minorHAnsi" w:cs="Arial"/>
                <w:bCs/>
                <w:sz w:val="22"/>
                <w:szCs w:val="22"/>
              </w:rPr>
              <w:fldChar w:fldCharType="begin">
                <w:ffData>
                  <w:name w:val=""/>
                  <w:enabled/>
                  <w:calcOnExit w:val="0"/>
                  <w:checkBox>
                    <w:sizeAuto/>
                    <w:default w:val="0"/>
                  </w:checkBox>
                </w:ffData>
              </w:fldChar>
            </w:r>
            <w:r w:rsidR="008663A6" w:rsidRPr="002928D2">
              <w:rPr>
                <w:rFonts w:asciiTheme="minorHAnsi" w:hAnsiTheme="minorHAnsi" w:cs="Arial"/>
                <w:bCs/>
                <w:sz w:val="22"/>
                <w:szCs w:val="22"/>
              </w:rPr>
              <w:instrText xml:space="preserve"> FORMCHECKBOX </w:instrText>
            </w:r>
            <w:r w:rsidR="003F355E">
              <w:rPr>
                <w:rFonts w:asciiTheme="minorHAnsi" w:hAnsiTheme="minorHAnsi" w:cs="Arial"/>
                <w:bCs/>
                <w:sz w:val="22"/>
                <w:szCs w:val="22"/>
              </w:rPr>
            </w:r>
            <w:r w:rsidR="003F355E">
              <w:rPr>
                <w:rFonts w:asciiTheme="minorHAnsi" w:hAnsiTheme="minorHAnsi" w:cs="Arial"/>
                <w:bCs/>
                <w:sz w:val="22"/>
                <w:szCs w:val="22"/>
              </w:rPr>
              <w:fldChar w:fldCharType="separate"/>
            </w:r>
            <w:r w:rsidR="008663A6" w:rsidRPr="002928D2">
              <w:rPr>
                <w:rFonts w:asciiTheme="minorHAnsi" w:hAnsiTheme="minorHAnsi" w:cs="Arial"/>
                <w:bCs/>
                <w:sz w:val="22"/>
                <w:szCs w:val="22"/>
              </w:rPr>
              <w:fldChar w:fldCharType="end"/>
            </w:r>
            <w:r w:rsidRPr="002928D2">
              <w:rPr>
                <w:rFonts w:asciiTheme="minorHAnsi" w:hAnsiTheme="minorHAnsi" w:cs="Arial"/>
                <w:bCs/>
                <w:sz w:val="22"/>
                <w:szCs w:val="22"/>
              </w:rPr>
              <w:t xml:space="preserve"> Low    </w:t>
            </w:r>
            <w:r w:rsidR="008663A6" w:rsidRPr="002928D2">
              <w:rPr>
                <w:rFonts w:asciiTheme="minorHAnsi" w:hAnsiTheme="minorHAnsi" w:cs="Arial"/>
                <w:bCs/>
                <w:sz w:val="22"/>
                <w:szCs w:val="22"/>
              </w:rPr>
              <w:fldChar w:fldCharType="begin">
                <w:ffData>
                  <w:name w:val=""/>
                  <w:enabled/>
                  <w:calcOnExit w:val="0"/>
                  <w:checkBox>
                    <w:sizeAuto/>
                    <w:default w:val="1"/>
                  </w:checkBox>
                </w:ffData>
              </w:fldChar>
            </w:r>
            <w:r w:rsidR="008663A6" w:rsidRPr="002928D2">
              <w:rPr>
                <w:rFonts w:asciiTheme="minorHAnsi" w:hAnsiTheme="minorHAnsi" w:cs="Arial"/>
                <w:bCs/>
                <w:sz w:val="22"/>
                <w:szCs w:val="22"/>
              </w:rPr>
              <w:instrText xml:space="preserve"> FORMCHECKBOX </w:instrText>
            </w:r>
            <w:r w:rsidR="003F355E">
              <w:rPr>
                <w:rFonts w:asciiTheme="minorHAnsi" w:hAnsiTheme="minorHAnsi" w:cs="Arial"/>
                <w:bCs/>
                <w:sz w:val="22"/>
                <w:szCs w:val="22"/>
              </w:rPr>
            </w:r>
            <w:r w:rsidR="003F355E">
              <w:rPr>
                <w:rFonts w:asciiTheme="minorHAnsi" w:hAnsiTheme="minorHAnsi" w:cs="Arial"/>
                <w:bCs/>
                <w:sz w:val="22"/>
                <w:szCs w:val="22"/>
              </w:rPr>
              <w:fldChar w:fldCharType="separate"/>
            </w:r>
            <w:r w:rsidR="008663A6" w:rsidRPr="002928D2">
              <w:rPr>
                <w:rFonts w:asciiTheme="minorHAnsi" w:hAnsiTheme="minorHAnsi" w:cs="Arial"/>
                <w:bCs/>
                <w:sz w:val="22"/>
                <w:szCs w:val="22"/>
              </w:rPr>
              <w:fldChar w:fldCharType="end"/>
            </w:r>
            <w:r w:rsidRPr="002928D2">
              <w:rPr>
                <w:rFonts w:asciiTheme="minorHAnsi" w:hAnsiTheme="minorHAnsi" w:cs="Arial"/>
                <w:bCs/>
                <w:sz w:val="22"/>
                <w:szCs w:val="22"/>
              </w:rPr>
              <w:t xml:space="preserve"> Medium    </w:t>
            </w:r>
            <w:r w:rsidRPr="002928D2">
              <w:rPr>
                <w:rFonts w:asciiTheme="minorHAnsi" w:hAnsiTheme="minorHAnsi" w:cs="Arial"/>
                <w:bCs/>
                <w:sz w:val="22"/>
                <w:szCs w:val="22"/>
              </w:rPr>
              <w:fldChar w:fldCharType="begin">
                <w:ffData>
                  <w:name w:val="ImpSMART"/>
                  <w:enabled/>
                  <w:calcOnExit w:val="0"/>
                  <w:checkBox>
                    <w:sizeAuto/>
                    <w:default w:val="0"/>
                  </w:checkBox>
                </w:ffData>
              </w:fldChar>
            </w:r>
            <w:r w:rsidRPr="002928D2">
              <w:rPr>
                <w:rFonts w:asciiTheme="minorHAnsi" w:hAnsiTheme="minorHAnsi" w:cs="Arial"/>
                <w:bCs/>
                <w:sz w:val="22"/>
                <w:szCs w:val="22"/>
              </w:rPr>
              <w:instrText xml:space="preserve"> FORMCHECKBOX </w:instrText>
            </w:r>
            <w:r w:rsidR="003F355E">
              <w:rPr>
                <w:rFonts w:asciiTheme="minorHAnsi" w:hAnsiTheme="minorHAnsi" w:cs="Arial"/>
                <w:bCs/>
                <w:sz w:val="22"/>
                <w:szCs w:val="22"/>
              </w:rPr>
            </w:r>
            <w:r w:rsidR="003F355E">
              <w:rPr>
                <w:rFonts w:asciiTheme="minorHAnsi" w:hAnsiTheme="minorHAnsi" w:cs="Arial"/>
                <w:bCs/>
                <w:sz w:val="22"/>
                <w:szCs w:val="22"/>
              </w:rPr>
              <w:fldChar w:fldCharType="separate"/>
            </w:r>
            <w:r w:rsidRPr="002928D2">
              <w:rPr>
                <w:rFonts w:asciiTheme="minorHAnsi" w:hAnsiTheme="minorHAnsi" w:cs="Arial"/>
                <w:bCs/>
                <w:sz w:val="22"/>
                <w:szCs w:val="22"/>
              </w:rPr>
              <w:fldChar w:fldCharType="end"/>
            </w:r>
            <w:r w:rsidRPr="002928D2">
              <w:rPr>
                <w:rFonts w:asciiTheme="minorHAnsi" w:hAnsiTheme="minorHAnsi" w:cs="Arial"/>
                <w:bCs/>
                <w:sz w:val="22"/>
                <w:szCs w:val="22"/>
              </w:rPr>
              <w:t xml:space="preserve"> High    </w:t>
            </w:r>
            <w:r w:rsidRPr="002928D2">
              <w:rPr>
                <w:rFonts w:asciiTheme="minorHAnsi" w:hAnsiTheme="minorHAnsi" w:cs="Arial"/>
                <w:bCs/>
                <w:sz w:val="22"/>
                <w:szCs w:val="22"/>
              </w:rPr>
              <w:fldChar w:fldCharType="begin">
                <w:ffData>
                  <w:name w:val="ImpSMART"/>
                  <w:enabled/>
                  <w:calcOnExit w:val="0"/>
                  <w:checkBox>
                    <w:sizeAuto/>
                    <w:default w:val="0"/>
                  </w:checkBox>
                </w:ffData>
              </w:fldChar>
            </w:r>
            <w:r w:rsidRPr="002928D2">
              <w:rPr>
                <w:rFonts w:asciiTheme="minorHAnsi" w:hAnsiTheme="minorHAnsi" w:cs="Arial"/>
                <w:bCs/>
                <w:sz w:val="22"/>
                <w:szCs w:val="22"/>
              </w:rPr>
              <w:instrText xml:space="preserve"> FORMCHECKBOX </w:instrText>
            </w:r>
            <w:r w:rsidR="003F355E">
              <w:rPr>
                <w:rFonts w:asciiTheme="minorHAnsi" w:hAnsiTheme="minorHAnsi" w:cs="Arial"/>
                <w:bCs/>
                <w:sz w:val="22"/>
                <w:szCs w:val="22"/>
              </w:rPr>
            </w:r>
            <w:r w:rsidR="003F355E">
              <w:rPr>
                <w:rFonts w:asciiTheme="minorHAnsi" w:hAnsiTheme="minorHAnsi" w:cs="Arial"/>
                <w:bCs/>
                <w:sz w:val="22"/>
                <w:szCs w:val="22"/>
              </w:rPr>
              <w:fldChar w:fldCharType="separate"/>
            </w:r>
            <w:r w:rsidRPr="002928D2">
              <w:rPr>
                <w:rFonts w:asciiTheme="minorHAnsi" w:hAnsiTheme="minorHAnsi" w:cs="Arial"/>
                <w:bCs/>
                <w:sz w:val="22"/>
                <w:szCs w:val="22"/>
              </w:rPr>
              <w:fldChar w:fldCharType="end"/>
            </w:r>
            <w:r w:rsidRPr="002928D2">
              <w:rPr>
                <w:rFonts w:asciiTheme="minorHAnsi" w:hAnsiTheme="minorHAnsi" w:cs="Arial"/>
                <w:bCs/>
                <w:sz w:val="22"/>
                <w:szCs w:val="22"/>
              </w:rPr>
              <w:t xml:space="preserve"> Very High</w:t>
            </w:r>
          </w:p>
          <w:tbl>
            <w:tblPr>
              <w:tblStyle w:val="TableGrid"/>
              <w:tblW w:w="0" w:type="auto"/>
              <w:tblLook w:val="04A0" w:firstRow="1" w:lastRow="0" w:firstColumn="1" w:lastColumn="0" w:noHBand="0" w:noVBand="1"/>
            </w:tblPr>
            <w:tblGrid>
              <w:gridCol w:w="6573"/>
            </w:tblGrid>
            <w:tr w:rsidR="00C53317" w:rsidRPr="002928D2" w14:paraId="7A128DBC" w14:textId="77777777">
              <w:tc>
                <w:tcPr>
                  <w:tcW w:w="6573" w:type="dxa"/>
                </w:tcPr>
                <w:p w14:paraId="5ABC04D7" w14:textId="3C7D0466" w:rsidR="00C53317" w:rsidRPr="002928D2" w:rsidRDefault="008663A6">
                  <w:pPr>
                    <w:spacing w:before="120"/>
                    <w:rPr>
                      <w:rFonts w:asciiTheme="minorHAnsi" w:hAnsiTheme="minorHAnsi" w:cs="Arial"/>
                      <w:sz w:val="22"/>
                      <w:szCs w:val="22"/>
                    </w:rPr>
                  </w:pPr>
                  <w:r w:rsidRPr="002928D2">
                    <w:rPr>
                      <w:rFonts w:asciiTheme="minorHAnsi" w:hAnsiTheme="minorHAnsi" w:cs="Arial"/>
                      <w:b/>
                      <w:bCs/>
                      <w:sz w:val="22"/>
                      <w:szCs w:val="22"/>
                    </w:rPr>
                    <w:t>A</w:t>
                  </w:r>
                  <w:r w:rsidRPr="002928D2">
                    <w:rPr>
                      <w:rFonts w:asciiTheme="minorHAnsi" w:hAnsiTheme="minorHAnsi" w:cs="Arial"/>
                      <w:b/>
                      <w:bCs/>
                    </w:rPr>
                    <w:t>s defined here above.</w:t>
                  </w:r>
                </w:p>
              </w:tc>
            </w:tr>
          </w:tbl>
          <w:p w14:paraId="34D45923" w14:textId="77777777" w:rsidR="00C53317" w:rsidRPr="002928D2" w:rsidRDefault="00C53317">
            <w:pPr>
              <w:spacing w:before="120"/>
              <w:rPr>
                <w:rFonts w:asciiTheme="minorHAnsi" w:hAnsiTheme="minorHAnsi" w:cs="Arial"/>
                <w:b/>
                <w:sz w:val="22"/>
                <w:szCs w:val="22"/>
              </w:rPr>
            </w:pPr>
          </w:p>
        </w:tc>
      </w:tr>
      <w:tr w:rsidR="008167BB" w:rsidRPr="002928D2" w14:paraId="01EAD2BA" w14:textId="77777777" w:rsidTr="008167BB">
        <w:trPr>
          <w:trHeight w:val="403"/>
        </w:trPr>
        <w:tc>
          <w:tcPr>
            <w:tcW w:w="2576" w:type="dxa"/>
            <w:tcBorders>
              <w:top w:val="single" w:sz="4" w:space="0" w:color="auto"/>
              <w:left w:val="single" w:sz="4" w:space="0" w:color="auto"/>
              <w:bottom w:val="single" w:sz="4" w:space="0" w:color="auto"/>
              <w:right w:val="single" w:sz="4" w:space="0" w:color="auto"/>
            </w:tcBorders>
            <w:shd w:val="clear" w:color="auto" w:fill="FFFFFF"/>
          </w:tcPr>
          <w:p w14:paraId="33107974" w14:textId="2FC929EF" w:rsidR="008167BB" w:rsidRPr="002928D2" w:rsidRDefault="008167BB">
            <w:pPr>
              <w:spacing w:before="120"/>
              <w:rPr>
                <w:rFonts w:asciiTheme="minorHAnsi" w:hAnsiTheme="minorHAnsi" w:cs="Arial"/>
                <w:b/>
                <w:sz w:val="22"/>
                <w:szCs w:val="22"/>
              </w:rPr>
            </w:pPr>
            <w:r w:rsidRPr="002928D2">
              <w:rPr>
                <w:rFonts w:asciiTheme="minorHAnsi" w:hAnsiTheme="minorHAnsi" w:cs="Arial"/>
                <w:b/>
                <w:sz w:val="22"/>
                <w:szCs w:val="22"/>
              </w:rPr>
              <w:fldChar w:fldCharType="begin">
                <w:ffData>
                  <w:name w:val=""/>
                  <w:enabled/>
                  <w:calcOnExit w:val="0"/>
                  <w:checkBox>
                    <w:sizeAuto/>
                    <w:default w:val="1"/>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w:t>
            </w:r>
            <w:r w:rsidRPr="002928D2">
              <w:rPr>
                <w:rStyle w:val="normaltextrun"/>
                <w:rFonts w:asciiTheme="minorHAnsi" w:hAnsiTheme="minorHAnsi" w:cs="Arial"/>
                <w:b/>
                <w:sz w:val="22"/>
                <w:szCs w:val="22"/>
              </w:rPr>
              <w:t>TRP-6.</w:t>
            </w:r>
            <w:r w:rsidR="00654222">
              <w:rPr>
                <w:rStyle w:val="normaltextrun"/>
                <w:rFonts w:asciiTheme="minorHAnsi" w:hAnsiTheme="minorHAnsi" w:cs="Arial"/>
                <w:b/>
                <w:sz w:val="22"/>
                <w:szCs w:val="22"/>
              </w:rPr>
              <w:t>4</w:t>
            </w:r>
            <w:r w:rsidRPr="002928D2">
              <w:rPr>
                <w:rStyle w:val="normaltextrun"/>
                <w:rFonts w:asciiTheme="minorHAnsi" w:hAnsiTheme="minorHAnsi" w:cs="Arial"/>
                <w:b/>
                <w:sz w:val="22"/>
                <w:szCs w:val="22"/>
              </w:rPr>
              <w:t>.0-v1.0</w:t>
            </w:r>
            <w:r w:rsidR="00654222">
              <w:rPr>
                <w:rStyle w:val="normaltextrun"/>
                <w:rFonts w:asciiTheme="minorHAnsi" w:hAnsiTheme="minorHAnsi" w:cs="Arial"/>
                <w:b/>
                <w:sz w:val="22"/>
                <w:szCs w:val="22"/>
              </w:rPr>
              <w:t>0</w:t>
            </w:r>
            <w:r w:rsidRPr="002928D2">
              <w:rPr>
                <w:rFonts w:asciiTheme="minorHAnsi" w:hAnsiTheme="minorHAnsi" w:cs="Arial"/>
                <w:b/>
                <w:sz w:val="22"/>
                <w:szCs w:val="22"/>
              </w:rPr>
              <w:t xml:space="preserve"> </w:t>
            </w:r>
          </w:p>
        </w:tc>
        <w:tc>
          <w:tcPr>
            <w:tcW w:w="7030" w:type="dxa"/>
            <w:tcBorders>
              <w:top w:val="single" w:sz="4" w:space="0" w:color="auto"/>
              <w:left w:val="single" w:sz="4" w:space="0" w:color="auto"/>
              <w:bottom w:val="single" w:sz="4" w:space="0" w:color="auto"/>
              <w:right w:val="single" w:sz="4" w:space="0" w:color="auto"/>
            </w:tcBorders>
            <w:shd w:val="clear" w:color="auto" w:fill="FFFFFF"/>
          </w:tcPr>
          <w:p w14:paraId="1A1033C1" w14:textId="79F8B0AD" w:rsidR="008167BB" w:rsidRPr="002928D2" w:rsidRDefault="008167BB">
            <w:pPr>
              <w:spacing w:before="120"/>
              <w:rPr>
                <w:rFonts w:asciiTheme="minorHAnsi" w:hAnsiTheme="minorHAnsi" w:cs="Arial"/>
                <w:b/>
                <w:sz w:val="22"/>
                <w:szCs w:val="22"/>
              </w:rPr>
            </w:pPr>
            <w:r w:rsidRPr="002928D2">
              <w:rPr>
                <w:rFonts w:asciiTheme="minorHAnsi" w:hAnsiTheme="minorHAnsi" w:cs="Arial"/>
                <w:b/>
                <w:sz w:val="22"/>
                <w:szCs w:val="22"/>
              </w:rPr>
              <w:fldChar w:fldCharType="begin">
                <w:ffData>
                  <w:name w:val="ImpSMART"/>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Cosmetic   </w:t>
            </w:r>
            <w:r w:rsidR="003A545A" w:rsidRPr="002928D2">
              <w:rPr>
                <w:rFonts w:asciiTheme="minorHAnsi" w:hAnsiTheme="minorHAnsi" w:cs="Arial"/>
                <w:b/>
                <w:sz w:val="22"/>
                <w:szCs w:val="22"/>
              </w:rPr>
              <w:fldChar w:fldCharType="begin">
                <w:ffData>
                  <w:name w:val=""/>
                  <w:enabled/>
                  <w:calcOnExit w:val="0"/>
                  <w:checkBox>
                    <w:sizeAuto/>
                    <w:default w:val="0"/>
                  </w:checkBox>
                </w:ffData>
              </w:fldChar>
            </w:r>
            <w:r w:rsidR="003A545A"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003A545A"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Low     </w:t>
            </w:r>
            <w:r w:rsidR="003A545A" w:rsidRPr="002928D2">
              <w:rPr>
                <w:rFonts w:asciiTheme="minorHAnsi" w:hAnsiTheme="minorHAnsi" w:cs="Arial"/>
                <w:b/>
                <w:sz w:val="22"/>
                <w:szCs w:val="22"/>
              </w:rPr>
              <w:fldChar w:fldCharType="begin">
                <w:ffData>
                  <w:name w:val="ImpSMART"/>
                  <w:enabled/>
                  <w:calcOnExit w:val="0"/>
                  <w:checkBox>
                    <w:sizeAuto/>
                    <w:default w:val="1"/>
                  </w:checkBox>
                </w:ffData>
              </w:fldChar>
            </w:r>
            <w:bookmarkStart w:id="72" w:name="ImpSMART"/>
            <w:r w:rsidR="003A545A"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003A545A" w:rsidRPr="002928D2">
              <w:rPr>
                <w:rFonts w:asciiTheme="minorHAnsi" w:hAnsiTheme="minorHAnsi" w:cs="Arial"/>
                <w:b/>
                <w:sz w:val="22"/>
                <w:szCs w:val="22"/>
              </w:rPr>
              <w:fldChar w:fldCharType="end"/>
            </w:r>
            <w:bookmarkEnd w:id="72"/>
            <w:r w:rsidRPr="002928D2">
              <w:rPr>
                <w:rFonts w:asciiTheme="minorHAnsi" w:hAnsiTheme="minorHAnsi" w:cs="Arial"/>
                <w:b/>
                <w:sz w:val="22"/>
                <w:szCs w:val="22"/>
              </w:rPr>
              <w:t xml:space="preserve"> Medium    </w:t>
            </w:r>
            <w:r w:rsidRPr="002928D2">
              <w:rPr>
                <w:rFonts w:asciiTheme="minorHAnsi" w:hAnsiTheme="minorHAnsi" w:cs="Arial"/>
                <w:b/>
                <w:sz w:val="22"/>
                <w:szCs w:val="22"/>
              </w:rPr>
              <w:fldChar w:fldCharType="begin">
                <w:ffData>
                  <w:name w:val=""/>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High    </w:t>
            </w:r>
            <w:r w:rsidRPr="002928D2">
              <w:rPr>
                <w:rFonts w:asciiTheme="minorHAnsi" w:hAnsiTheme="minorHAnsi" w:cs="Arial"/>
                <w:b/>
                <w:sz w:val="22"/>
                <w:szCs w:val="22"/>
              </w:rPr>
              <w:fldChar w:fldCharType="begin">
                <w:ffData>
                  <w:name w:val="ImpSMART"/>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Very High</w:t>
            </w:r>
          </w:p>
          <w:p w14:paraId="7A9E3A11" w14:textId="77777777" w:rsidR="008167BB" w:rsidRPr="002928D2" w:rsidRDefault="008167BB">
            <w:pPr>
              <w:spacing w:before="120"/>
              <w:rPr>
                <w:rFonts w:asciiTheme="minorHAnsi" w:hAnsiTheme="minorHAnsi" w:cs="Arial"/>
                <w:b/>
                <w:sz w:val="22"/>
                <w:szCs w:val="22"/>
              </w:rPr>
            </w:pPr>
            <w:r w:rsidRPr="002928D2">
              <w:rPr>
                <w:rFonts w:asciiTheme="minorHAnsi" w:hAnsiTheme="minorHAnsi" w:cs="Arial"/>
                <w:b/>
                <w:sz w:val="22"/>
                <w:szCs w:val="22"/>
              </w:rPr>
              <w:t>Draft impact on CTP/TRP during the DDNA IAR/RFC proposal:</w:t>
            </w:r>
          </w:p>
          <w:tbl>
            <w:tblPr>
              <w:tblW w:w="6578" w:type="dxa"/>
              <w:tblLook w:val="04A0" w:firstRow="1" w:lastRow="0" w:firstColumn="1" w:lastColumn="0" w:noHBand="0" w:noVBand="1"/>
            </w:tblPr>
            <w:tblGrid>
              <w:gridCol w:w="2192"/>
              <w:gridCol w:w="837"/>
              <w:gridCol w:w="3549"/>
            </w:tblGrid>
            <w:tr w:rsidR="008167BB" w:rsidRPr="002928D2" w14:paraId="3B4020B2" w14:textId="77777777" w:rsidTr="008663A6">
              <w:tc>
                <w:tcPr>
                  <w:tcW w:w="2192" w:type="dxa"/>
                  <w:tcBorders>
                    <w:top w:val="single" w:sz="4" w:space="0" w:color="auto"/>
                    <w:left w:val="single" w:sz="4" w:space="0" w:color="auto"/>
                    <w:bottom w:val="single" w:sz="4" w:space="0" w:color="auto"/>
                    <w:right w:val="single" w:sz="4" w:space="0" w:color="auto"/>
                  </w:tcBorders>
                  <w:hideMark/>
                </w:tcPr>
                <w:p w14:paraId="23269EE8" w14:textId="77777777" w:rsidR="008167BB" w:rsidRPr="002928D2" w:rsidRDefault="008167BB">
                  <w:pPr>
                    <w:spacing w:before="120"/>
                    <w:rPr>
                      <w:rFonts w:asciiTheme="minorHAnsi" w:hAnsiTheme="minorHAnsi" w:cstheme="minorHAnsi"/>
                      <w:b/>
                      <w:sz w:val="22"/>
                      <w:szCs w:val="22"/>
                    </w:rPr>
                  </w:pPr>
                  <w:r w:rsidRPr="002928D2">
                    <w:rPr>
                      <w:rFonts w:asciiTheme="minorHAnsi" w:hAnsiTheme="minorHAnsi" w:cstheme="minorHAnsi"/>
                      <w:b/>
                      <w:sz w:val="22"/>
                      <w:szCs w:val="22"/>
                    </w:rPr>
                    <w:t>Update TC (Partially Passed or Failed if NA not aligned):</w:t>
                  </w:r>
                </w:p>
              </w:tc>
              <w:tc>
                <w:tcPr>
                  <w:tcW w:w="837" w:type="dxa"/>
                  <w:tcBorders>
                    <w:top w:val="single" w:sz="4" w:space="0" w:color="auto"/>
                    <w:left w:val="single" w:sz="4" w:space="0" w:color="auto"/>
                    <w:bottom w:val="single" w:sz="4" w:space="0" w:color="auto"/>
                    <w:right w:val="single" w:sz="4" w:space="0" w:color="auto"/>
                  </w:tcBorders>
                </w:tcPr>
                <w:p w14:paraId="1BAAE028" w14:textId="344DBE6A" w:rsidR="008167BB" w:rsidRPr="002928D2" w:rsidRDefault="003A545A">
                  <w:pPr>
                    <w:spacing w:before="120"/>
                    <w:rPr>
                      <w:rFonts w:asciiTheme="minorHAnsi" w:hAnsiTheme="minorHAnsi" w:cstheme="minorHAnsi"/>
                      <w:b/>
                      <w:sz w:val="22"/>
                      <w:szCs w:val="22"/>
                    </w:rPr>
                  </w:pPr>
                  <w:r w:rsidRPr="002928D2">
                    <w:rPr>
                      <w:rFonts w:asciiTheme="minorHAnsi" w:hAnsiTheme="minorHAnsi" w:cstheme="minorHAnsi"/>
                      <w:b/>
                      <w:sz w:val="22"/>
                      <w:szCs w:val="22"/>
                    </w:rPr>
                    <w:t>Yes</w:t>
                  </w:r>
                </w:p>
              </w:tc>
              <w:tc>
                <w:tcPr>
                  <w:tcW w:w="3549" w:type="dxa"/>
                  <w:tcBorders>
                    <w:top w:val="single" w:sz="4" w:space="0" w:color="auto"/>
                    <w:left w:val="single" w:sz="4" w:space="0" w:color="auto"/>
                    <w:bottom w:val="single" w:sz="4" w:space="0" w:color="auto"/>
                    <w:right w:val="single" w:sz="4" w:space="0" w:color="auto"/>
                  </w:tcBorders>
                </w:tcPr>
                <w:p w14:paraId="05662904" w14:textId="72E578B2" w:rsidR="008167BB" w:rsidRPr="002928D2" w:rsidRDefault="003A545A">
                  <w:pPr>
                    <w:spacing w:before="120"/>
                    <w:rPr>
                      <w:rFonts w:asciiTheme="minorHAnsi" w:hAnsiTheme="minorHAnsi" w:cstheme="minorHAnsi"/>
                      <w:bCs/>
                      <w:sz w:val="22"/>
                      <w:szCs w:val="22"/>
                    </w:rPr>
                  </w:pPr>
                  <w:r w:rsidRPr="002928D2">
                    <w:rPr>
                      <w:rFonts w:asciiTheme="minorHAnsi" w:hAnsiTheme="minorHAnsi" w:cstheme="minorHAnsi"/>
                      <w:bCs/>
                      <w:sz w:val="22"/>
                      <w:szCs w:val="22"/>
                    </w:rPr>
                    <w:t xml:space="preserve">Update </w:t>
                  </w:r>
                  <w:r w:rsidR="00F97010" w:rsidRPr="002928D2">
                    <w:rPr>
                      <w:rFonts w:asciiTheme="minorHAnsi" w:hAnsiTheme="minorHAnsi" w:cstheme="minorHAnsi"/>
                      <w:bCs/>
                      <w:sz w:val="22"/>
                      <w:szCs w:val="22"/>
                    </w:rPr>
                    <w:t>all</w:t>
                  </w:r>
                  <w:r w:rsidR="0040297B" w:rsidRPr="002928D2">
                    <w:rPr>
                      <w:rFonts w:asciiTheme="minorHAnsi" w:hAnsiTheme="minorHAnsi" w:cstheme="minorHAnsi"/>
                      <w:bCs/>
                      <w:sz w:val="22"/>
                      <w:szCs w:val="22"/>
                    </w:rPr>
                    <w:t xml:space="preserve"> relevant </w:t>
                  </w:r>
                  <w:r w:rsidR="00F97010" w:rsidRPr="002928D2">
                    <w:rPr>
                      <w:rFonts w:asciiTheme="minorHAnsi" w:hAnsiTheme="minorHAnsi" w:cstheme="minorHAnsi"/>
                      <w:bCs/>
                      <w:sz w:val="22"/>
                      <w:szCs w:val="22"/>
                    </w:rPr>
                    <w:t>D</w:t>
                  </w:r>
                  <w:r w:rsidRPr="002928D2">
                    <w:rPr>
                      <w:rFonts w:asciiTheme="minorHAnsi" w:hAnsiTheme="minorHAnsi" w:cstheme="minorHAnsi"/>
                      <w:bCs/>
                      <w:sz w:val="22"/>
                      <w:szCs w:val="22"/>
                    </w:rPr>
                    <w:t>atasets due to the updated structure of CD11</w:t>
                  </w:r>
                  <w:r w:rsidR="000854DD" w:rsidRPr="002928D2">
                    <w:rPr>
                      <w:rFonts w:asciiTheme="minorHAnsi" w:hAnsiTheme="minorHAnsi" w:cstheme="minorHAnsi"/>
                      <w:bCs/>
                      <w:sz w:val="22"/>
                      <w:szCs w:val="22"/>
                    </w:rPr>
                    <w:t>9D</w:t>
                  </w:r>
                  <w:r w:rsidRPr="002928D2">
                    <w:rPr>
                      <w:rFonts w:asciiTheme="minorHAnsi" w:hAnsiTheme="minorHAnsi" w:cstheme="minorHAnsi"/>
                      <w:bCs/>
                      <w:sz w:val="22"/>
                      <w:szCs w:val="22"/>
                    </w:rPr>
                    <w:t>.</w:t>
                  </w:r>
                </w:p>
              </w:tc>
            </w:tr>
            <w:tr w:rsidR="008167BB" w:rsidRPr="002928D2" w14:paraId="64125522" w14:textId="77777777" w:rsidTr="008663A6">
              <w:tc>
                <w:tcPr>
                  <w:tcW w:w="2192" w:type="dxa"/>
                  <w:tcBorders>
                    <w:top w:val="single" w:sz="4" w:space="0" w:color="auto"/>
                    <w:left w:val="single" w:sz="4" w:space="0" w:color="auto"/>
                    <w:bottom w:val="single" w:sz="4" w:space="0" w:color="auto"/>
                    <w:right w:val="single" w:sz="4" w:space="0" w:color="auto"/>
                  </w:tcBorders>
                  <w:hideMark/>
                </w:tcPr>
                <w:p w14:paraId="263326E1" w14:textId="77777777" w:rsidR="008167BB" w:rsidRPr="002928D2" w:rsidRDefault="008167BB">
                  <w:pPr>
                    <w:spacing w:before="120"/>
                    <w:rPr>
                      <w:rFonts w:asciiTheme="minorHAnsi" w:hAnsiTheme="minorHAnsi" w:cstheme="minorHAnsi"/>
                      <w:b/>
                      <w:sz w:val="22"/>
                      <w:szCs w:val="22"/>
                    </w:rPr>
                  </w:pPr>
                  <w:r w:rsidRPr="002928D2">
                    <w:rPr>
                      <w:rFonts w:asciiTheme="minorHAnsi" w:hAnsiTheme="minorHAnsi" w:cstheme="minorHAnsi"/>
                      <w:b/>
                      <w:sz w:val="22"/>
                      <w:szCs w:val="22"/>
                    </w:rPr>
                    <w:lastRenderedPageBreak/>
                    <w:t>Deleted Test Cases:</w:t>
                  </w:r>
                </w:p>
              </w:tc>
              <w:tc>
                <w:tcPr>
                  <w:tcW w:w="837" w:type="dxa"/>
                  <w:tcBorders>
                    <w:top w:val="single" w:sz="4" w:space="0" w:color="auto"/>
                    <w:left w:val="single" w:sz="4" w:space="0" w:color="auto"/>
                    <w:bottom w:val="single" w:sz="4" w:space="0" w:color="auto"/>
                    <w:right w:val="single" w:sz="4" w:space="0" w:color="auto"/>
                  </w:tcBorders>
                </w:tcPr>
                <w:p w14:paraId="136753E4" w14:textId="5BF5D449" w:rsidR="008167BB" w:rsidRPr="002928D2" w:rsidRDefault="003A545A">
                  <w:pPr>
                    <w:spacing w:before="120"/>
                    <w:rPr>
                      <w:rFonts w:asciiTheme="minorHAnsi" w:hAnsiTheme="minorHAnsi" w:cstheme="minorHAnsi"/>
                      <w:b/>
                      <w:sz w:val="22"/>
                      <w:szCs w:val="22"/>
                    </w:rPr>
                  </w:pPr>
                  <w:r w:rsidRPr="002928D2">
                    <w:rPr>
                      <w:rFonts w:asciiTheme="minorHAnsi" w:hAnsiTheme="minorHAnsi" w:cstheme="minorHAnsi"/>
                      <w:b/>
                      <w:sz w:val="22"/>
                      <w:szCs w:val="22"/>
                    </w:rPr>
                    <w:t>No</w:t>
                  </w:r>
                </w:p>
              </w:tc>
              <w:tc>
                <w:tcPr>
                  <w:tcW w:w="3549" w:type="dxa"/>
                  <w:tcBorders>
                    <w:top w:val="single" w:sz="4" w:space="0" w:color="auto"/>
                    <w:left w:val="single" w:sz="4" w:space="0" w:color="auto"/>
                    <w:bottom w:val="single" w:sz="4" w:space="0" w:color="auto"/>
                    <w:right w:val="single" w:sz="4" w:space="0" w:color="auto"/>
                  </w:tcBorders>
                </w:tcPr>
                <w:p w14:paraId="7E0A169C" w14:textId="44FF9D77" w:rsidR="008167BB" w:rsidRPr="002928D2" w:rsidRDefault="008167BB">
                  <w:pPr>
                    <w:spacing w:before="120"/>
                    <w:rPr>
                      <w:rFonts w:asciiTheme="minorHAnsi" w:hAnsiTheme="minorHAnsi" w:cstheme="minorHAnsi"/>
                      <w:bCs/>
                      <w:sz w:val="22"/>
                      <w:szCs w:val="22"/>
                    </w:rPr>
                  </w:pPr>
                </w:p>
              </w:tc>
            </w:tr>
            <w:tr w:rsidR="008167BB" w:rsidRPr="002928D2" w14:paraId="291ED5CF" w14:textId="77777777" w:rsidTr="008663A6">
              <w:tc>
                <w:tcPr>
                  <w:tcW w:w="2192" w:type="dxa"/>
                  <w:tcBorders>
                    <w:top w:val="single" w:sz="4" w:space="0" w:color="auto"/>
                    <w:left w:val="single" w:sz="4" w:space="0" w:color="auto"/>
                    <w:bottom w:val="single" w:sz="4" w:space="0" w:color="auto"/>
                    <w:right w:val="single" w:sz="4" w:space="0" w:color="auto"/>
                  </w:tcBorders>
                  <w:hideMark/>
                </w:tcPr>
                <w:p w14:paraId="2E58D9EF" w14:textId="77777777" w:rsidR="008167BB" w:rsidRPr="002928D2" w:rsidRDefault="008167BB">
                  <w:pPr>
                    <w:spacing w:before="120"/>
                    <w:rPr>
                      <w:rFonts w:asciiTheme="minorHAnsi" w:hAnsiTheme="minorHAnsi" w:cstheme="minorHAnsi"/>
                      <w:b/>
                      <w:sz w:val="22"/>
                      <w:szCs w:val="22"/>
                    </w:rPr>
                  </w:pPr>
                  <w:r w:rsidRPr="002928D2">
                    <w:rPr>
                      <w:rFonts w:asciiTheme="minorHAnsi" w:hAnsiTheme="minorHAnsi" w:cstheme="minorHAnsi"/>
                      <w:b/>
                      <w:sz w:val="22"/>
                      <w:szCs w:val="22"/>
                    </w:rPr>
                    <w:t>New Test Cases:</w:t>
                  </w:r>
                </w:p>
              </w:tc>
              <w:tc>
                <w:tcPr>
                  <w:tcW w:w="837" w:type="dxa"/>
                  <w:tcBorders>
                    <w:top w:val="single" w:sz="4" w:space="0" w:color="auto"/>
                    <w:left w:val="single" w:sz="4" w:space="0" w:color="auto"/>
                    <w:bottom w:val="single" w:sz="4" w:space="0" w:color="auto"/>
                    <w:right w:val="single" w:sz="4" w:space="0" w:color="auto"/>
                  </w:tcBorders>
                </w:tcPr>
                <w:p w14:paraId="21AD84D6" w14:textId="2FCCA7B9" w:rsidR="008167BB" w:rsidRPr="002928D2" w:rsidRDefault="003A545A">
                  <w:pPr>
                    <w:spacing w:before="120"/>
                    <w:rPr>
                      <w:rFonts w:asciiTheme="minorHAnsi" w:hAnsiTheme="minorHAnsi" w:cstheme="minorHAnsi"/>
                      <w:b/>
                      <w:sz w:val="22"/>
                      <w:szCs w:val="22"/>
                    </w:rPr>
                  </w:pPr>
                  <w:r w:rsidRPr="002928D2">
                    <w:rPr>
                      <w:rFonts w:asciiTheme="minorHAnsi" w:hAnsiTheme="minorHAnsi" w:cstheme="minorHAnsi"/>
                      <w:b/>
                      <w:sz w:val="22"/>
                      <w:szCs w:val="22"/>
                    </w:rPr>
                    <w:t>Yes</w:t>
                  </w:r>
                </w:p>
              </w:tc>
              <w:tc>
                <w:tcPr>
                  <w:tcW w:w="3549" w:type="dxa"/>
                  <w:tcBorders>
                    <w:top w:val="single" w:sz="4" w:space="0" w:color="auto"/>
                    <w:left w:val="single" w:sz="4" w:space="0" w:color="auto"/>
                    <w:bottom w:val="single" w:sz="4" w:space="0" w:color="auto"/>
                    <w:right w:val="single" w:sz="4" w:space="0" w:color="auto"/>
                  </w:tcBorders>
                </w:tcPr>
                <w:p w14:paraId="44C7978A" w14:textId="0B576598" w:rsidR="00307051" w:rsidRPr="002928D2" w:rsidRDefault="00307051" w:rsidP="009A7559">
                  <w:pPr>
                    <w:pStyle w:val="ListParagraph"/>
                    <w:numPr>
                      <w:ilvl w:val="0"/>
                      <w:numId w:val="23"/>
                    </w:numPr>
                    <w:spacing w:before="120"/>
                    <w:rPr>
                      <w:rFonts w:asciiTheme="minorHAnsi" w:hAnsiTheme="minorHAnsi" w:cstheme="minorHAnsi"/>
                      <w:bCs/>
                      <w:sz w:val="22"/>
                      <w:szCs w:val="22"/>
                    </w:rPr>
                  </w:pPr>
                  <w:r w:rsidRPr="002928D2">
                    <w:rPr>
                      <w:rFonts w:asciiTheme="minorHAnsi" w:hAnsiTheme="minorHAnsi" w:cstheme="minorHAnsi"/>
                      <w:bCs/>
                      <w:sz w:val="22"/>
                      <w:szCs w:val="22"/>
                    </w:rPr>
                    <w:t>Creation</w:t>
                  </w:r>
                  <w:r w:rsidR="009A7559" w:rsidRPr="002928D2">
                    <w:rPr>
                      <w:rFonts w:asciiTheme="minorHAnsi" w:hAnsiTheme="minorHAnsi" w:cstheme="minorHAnsi"/>
                      <w:bCs/>
                      <w:sz w:val="22"/>
                      <w:szCs w:val="22"/>
                    </w:rPr>
                    <w:t xml:space="preserve"> of TCs for the </w:t>
                  </w:r>
                  <w:r w:rsidR="00EA5183" w:rsidRPr="002928D2">
                    <w:rPr>
                      <w:rFonts w:asciiTheme="minorHAnsi" w:hAnsiTheme="minorHAnsi" w:cstheme="minorHAnsi"/>
                      <w:bCs/>
                      <w:sz w:val="22"/>
                      <w:szCs w:val="22"/>
                    </w:rPr>
                    <w:t>“</w:t>
                  </w:r>
                  <w:r w:rsidR="009A7559" w:rsidRPr="002928D2">
                    <w:rPr>
                      <w:rFonts w:asciiTheme="minorHAnsi" w:hAnsiTheme="minorHAnsi" w:cstheme="minorHAnsi"/>
                      <w:bCs/>
                      <w:sz w:val="22"/>
                      <w:szCs w:val="22"/>
                    </w:rPr>
                    <w:t>Movement stopped</w:t>
                  </w:r>
                  <w:r w:rsidR="00EA5183" w:rsidRPr="002928D2">
                    <w:rPr>
                      <w:rFonts w:asciiTheme="minorHAnsi" w:hAnsiTheme="minorHAnsi" w:cstheme="minorHAnsi"/>
                      <w:bCs/>
                      <w:sz w:val="22"/>
                      <w:szCs w:val="22"/>
                    </w:rPr>
                    <w:t>”</w:t>
                  </w:r>
                  <w:r w:rsidR="009A7559" w:rsidRPr="002928D2">
                    <w:rPr>
                      <w:rFonts w:asciiTheme="minorHAnsi" w:hAnsiTheme="minorHAnsi" w:cstheme="minorHAnsi"/>
                      <w:bCs/>
                      <w:sz w:val="22"/>
                      <w:szCs w:val="22"/>
                    </w:rPr>
                    <w:t xml:space="preserve"> status and the exchange of the CD118C.</w:t>
                  </w:r>
                </w:p>
                <w:p w14:paraId="18CDC582" w14:textId="018FC518" w:rsidR="008167BB" w:rsidRPr="002928D2" w:rsidRDefault="003E679F" w:rsidP="009A7559">
                  <w:pPr>
                    <w:pStyle w:val="ListParagraph"/>
                    <w:numPr>
                      <w:ilvl w:val="0"/>
                      <w:numId w:val="23"/>
                    </w:numPr>
                    <w:spacing w:before="120"/>
                    <w:rPr>
                      <w:rFonts w:asciiTheme="minorHAnsi" w:hAnsiTheme="minorHAnsi" w:cstheme="minorHAnsi"/>
                      <w:bCs/>
                      <w:sz w:val="22"/>
                      <w:szCs w:val="22"/>
                    </w:rPr>
                  </w:pPr>
                  <w:r w:rsidRPr="002928D2">
                    <w:rPr>
                      <w:rFonts w:asciiTheme="minorHAnsi" w:hAnsiTheme="minorHAnsi" w:cstheme="minorHAnsi"/>
                      <w:bCs/>
                      <w:sz w:val="22"/>
                      <w:szCs w:val="22"/>
                    </w:rPr>
                    <w:t>Creation</w:t>
                  </w:r>
                  <w:r w:rsidR="003A545A" w:rsidRPr="002928D2">
                    <w:rPr>
                      <w:rFonts w:asciiTheme="minorHAnsi" w:hAnsiTheme="minorHAnsi" w:cstheme="minorHAnsi"/>
                      <w:bCs/>
                      <w:sz w:val="22"/>
                      <w:szCs w:val="22"/>
                    </w:rPr>
                    <w:t xml:space="preserve"> of TC</w:t>
                  </w:r>
                  <w:r w:rsidR="007A53D5" w:rsidRPr="002928D2">
                    <w:rPr>
                      <w:rFonts w:asciiTheme="minorHAnsi" w:hAnsiTheme="minorHAnsi" w:cstheme="minorHAnsi"/>
                      <w:bCs/>
                      <w:sz w:val="22"/>
                      <w:szCs w:val="22"/>
                    </w:rPr>
                    <w:t>s</w:t>
                  </w:r>
                  <w:r w:rsidR="003A545A" w:rsidRPr="002928D2">
                    <w:rPr>
                      <w:rFonts w:asciiTheme="minorHAnsi" w:hAnsiTheme="minorHAnsi" w:cstheme="minorHAnsi"/>
                      <w:bCs/>
                      <w:sz w:val="22"/>
                      <w:szCs w:val="22"/>
                    </w:rPr>
                    <w:t xml:space="preserve"> regarding the CD119D.</w:t>
                  </w:r>
                </w:p>
              </w:tc>
            </w:tr>
            <w:tr w:rsidR="008167BB" w:rsidRPr="002928D2" w14:paraId="65686A94" w14:textId="77777777" w:rsidTr="008663A6">
              <w:tc>
                <w:tcPr>
                  <w:tcW w:w="2192" w:type="dxa"/>
                  <w:tcBorders>
                    <w:top w:val="single" w:sz="4" w:space="0" w:color="auto"/>
                    <w:left w:val="single" w:sz="4" w:space="0" w:color="auto"/>
                    <w:bottom w:val="single" w:sz="4" w:space="0" w:color="auto"/>
                    <w:right w:val="single" w:sz="4" w:space="0" w:color="auto"/>
                  </w:tcBorders>
                  <w:hideMark/>
                </w:tcPr>
                <w:p w14:paraId="1EFD27EA" w14:textId="77777777" w:rsidR="008167BB" w:rsidRPr="002928D2" w:rsidRDefault="008167BB">
                  <w:pPr>
                    <w:spacing w:before="120"/>
                    <w:rPr>
                      <w:rFonts w:asciiTheme="minorHAnsi" w:hAnsiTheme="minorHAnsi" w:cstheme="minorHAnsi"/>
                      <w:b/>
                      <w:sz w:val="22"/>
                      <w:szCs w:val="22"/>
                    </w:rPr>
                  </w:pPr>
                  <w:r w:rsidRPr="002928D2">
                    <w:rPr>
                      <w:rFonts w:asciiTheme="minorHAnsi" w:hAnsiTheme="minorHAnsi" w:cstheme="minorHAnsi"/>
                      <w:b/>
                      <w:sz w:val="22"/>
                      <w:szCs w:val="22"/>
                    </w:rPr>
                    <w:t>Updated Drools:</w:t>
                  </w:r>
                </w:p>
              </w:tc>
              <w:tc>
                <w:tcPr>
                  <w:tcW w:w="837" w:type="dxa"/>
                  <w:tcBorders>
                    <w:top w:val="single" w:sz="4" w:space="0" w:color="auto"/>
                    <w:left w:val="single" w:sz="4" w:space="0" w:color="auto"/>
                    <w:bottom w:val="single" w:sz="4" w:space="0" w:color="auto"/>
                    <w:right w:val="single" w:sz="4" w:space="0" w:color="auto"/>
                  </w:tcBorders>
                </w:tcPr>
                <w:p w14:paraId="70F0FAF2" w14:textId="499C9F4A" w:rsidR="008167BB" w:rsidRPr="002928D2" w:rsidRDefault="008167BB">
                  <w:pPr>
                    <w:spacing w:before="120"/>
                    <w:rPr>
                      <w:rFonts w:asciiTheme="minorHAnsi" w:hAnsiTheme="minorHAnsi" w:cstheme="minorHAnsi"/>
                      <w:b/>
                      <w:sz w:val="22"/>
                      <w:szCs w:val="22"/>
                    </w:rPr>
                  </w:pPr>
                </w:p>
              </w:tc>
              <w:tc>
                <w:tcPr>
                  <w:tcW w:w="3549" w:type="dxa"/>
                  <w:tcBorders>
                    <w:top w:val="single" w:sz="4" w:space="0" w:color="auto"/>
                    <w:left w:val="single" w:sz="4" w:space="0" w:color="auto"/>
                    <w:bottom w:val="single" w:sz="4" w:space="0" w:color="auto"/>
                    <w:right w:val="single" w:sz="4" w:space="0" w:color="auto"/>
                  </w:tcBorders>
                </w:tcPr>
                <w:p w14:paraId="67D805EE" w14:textId="29F0D5BD" w:rsidR="008167BB" w:rsidRPr="002928D2" w:rsidRDefault="003E679F">
                  <w:pPr>
                    <w:spacing w:before="120"/>
                    <w:rPr>
                      <w:rFonts w:asciiTheme="minorHAnsi" w:hAnsiTheme="minorHAnsi" w:cstheme="minorHAnsi"/>
                      <w:bCs/>
                      <w:sz w:val="22"/>
                      <w:szCs w:val="22"/>
                    </w:rPr>
                  </w:pPr>
                  <w:r w:rsidRPr="002928D2">
                    <w:rPr>
                      <w:rFonts w:asciiTheme="minorHAnsi" w:hAnsiTheme="minorHAnsi" w:cstheme="minorHAnsi"/>
                      <w:bCs/>
                      <w:sz w:val="22"/>
                      <w:szCs w:val="22"/>
                    </w:rPr>
                    <w:t xml:space="preserve">Rules.drl to be updated for the introduction of the new </w:t>
                  </w:r>
                  <w:r w:rsidR="002B3866" w:rsidRPr="002928D2">
                    <w:rPr>
                      <w:rFonts w:asciiTheme="minorHAnsi" w:hAnsiTheme="minorHAnsi" w:cstheme="minorHAnsi"/>
                      <w:bCs/>
                      <w:sz w:val="22"/>
                      <w:szCs w:val="22"/>
                    </w:rPr>
                    <w:t>C0</w:t>
                  </w:r>
                  <w:r w:rsidR="000854DD" w:rsidRPr="002928D2">
                    <w:rPr>
                      <w:rFonts w:asciiTheme="minorHAnsi" w:hAnsiTheme="minorHAnsi" w:cstheme="minorHAnsi"/>
                      <w:bCs/>
                      <w:sz w:val="22"/>
                      <w:szCs w:val="22"/>
                    </w:rPr>
                    <w:t>875</w:t>
                  </w:r>
                  <w:r w:rsidR="00F97010" w:rsidRPr="002928D2">
                    <w:rPr>
                      <w:rFonts w:asciiTheme="minorHAnsi" w:hAnsiTheme="minorHAnsi" w:cstheme="minorHAnsi"/>
                      <w:bCs/>
                      <w:sz w:val="22"/>
                      <w:szCs w:val="22"/>
                    </w:rPr>
                    <w:t>.</w:t>
                  </w:r>
                </w:p>
              </w:tc>
            </w:tr>
            <w:tr w:rsidR="008167BB" w:rsidRPr="002928D2" w14:paraId="4765BA4D" w14:textId="77777777" w:rsidTr="008663A6">
              <w:tc>
                <w:tcPr>
                  <w:tcW w:w="2192" w:type="dxa"/>
                  <w:tcBorders>
                    <w:top w:val="single" w:sz="4" w:space="0" w:color="auto"/>
                    <w:left w:val="single" w:sz="4" w:space="0" w:color="auto"/>
                    <w:bottom w:val="single" w:sz="4" w:space="0" w:color="auto"/>
                    <w:right w:val="single" w:sz="4" w:space="0" w:color="auto"/>
                  </w:tcBorders>
                  <w:hideMark/>
                </w:tcPr>
                <w:p w14:paraId="71CD97EA" w14:textId="77777777" w:rsidR="008167BB" w:rsidRPr="002928D2" w:rsidRDefault="008167BB">
                  <w:pPr>
                    <w:spacing w:before="120"/>
                    <w:rPr>
                      <w:rFonts w:asciiTheme="minorHAnsi" w:hAnsiTheme="minorHAnsi" w:cstheme="minorHAnsi"/>
                      <w:b/>
                      <w:sz w:val="22"/>
                      <w:szCs w:val="22"/>
                    </w:rPr>
                  </w:pPr>
                  <w:r w:rsidRPr="002928D2">
                    <w:rPr>
                      <w:rFonts w:asciiTheme="minorHAnsi" w:hAnsiTheme="minorHAnsi" w:cstheme="minorHAnsi"/>
                      <w:b/>
                      <w:sz w:val="22"/>
                      <w:szCs w:val="22"/>
                    </w:rPr>
                    <w:t>Other:</w:t>
                  </w:r>
                </w:p>
              </w:tc>
              <w:tc>
                <w:tcPr>
                  <w:tcW w:w="837" w:type="dxa"/>
                  <w:tcBorders>
                    <w:top w:val="single" w:sz="4" w:space="0" w:color="auto"/>
                    <w:left w:val="single" w:sz="4" w:space="0" w:color="auto"/>
                    <w:bottom w:val="single" w:sz="4" w:space="0" w:color="auto"/>
                    <w:right w:val="single" w:sz="4" w:space="0" w:color="auto"/>
                  </w:tcBorders>
                </w:tcPr>
                <w:p w14:paraId="7749D847" w14:textId="0DBFBE6D" w:rsidR="008167BB" w:rsidRPr="002928D2" w:rsidRDefault="008167BB">
                  <w:pPr>
                    <w:spacing w:before="120"/>
                    <w:rPr>
                      <w:rFonts w:asciiTheme="minorHAnsi" w:hAnsiTheme="minorHAnsi" w:cstheme="minorHAnsi"/>
                      <w:b/>
                      <w:sz w:val="22"/>
                      <w:szCs w:val="22"/>
                    </w:rPr>
                  </w:pPr>
                </w:p>
              </w:tc>
              <w:tc>
                <w:tcPr>
                  <w:tcW w:w="3549" w:type="dxa"/>
                  <w:tcBorders>
                    <w:top w:val="single" w:sz="4" w:space="0" w:color="auto"/>
                    <w:left w:val="single" w:sz="4" w:space="0" w:color="auto"/>
                    <w:bottom w:val="single" w:sz="4" w:space="0" w:color="auto"/>
                    <w:right w:val="single" w:sz="4" w:space="0" w:color="auto"/>
                  </w:tcBorders>
                </w:tcPr>
                <w:p w14:paraId="66FB07C3" w14:textId="174482A3" w:rsidR="0005177D" w:rsidRPr="002928D2" w:rsidRDefault="0005177D" w:rsidP="002B376E">
                  <w:pPr>
                    <w:pStyle w:val="ListParagraph"/>
                    <w:numPr>
                      <w:ilvl w:val="0"/>
                      <w:numId w:val="22"/>
                    </w:numPr>
                    <w:spacing w:before="120"/>
                    <w:rPr>
                      <w:rFonts w:asciiTheme="minorHAnsi" w:hAnsiTheme="minorHAnsi" w:cstheme="minorHAnsi"/>
                      <w:bCs/>
                      <w:sz w:val="22"/>
                      <w:szCs w:val="22"/>
                    </w:rPr>
                  </w:pPr>
                  <w:r w:rsidRPr="002928D2">
                    <w:rPr>
                      <w:rFonts w:asciiTheme="minorHAnsi" w:hAnsiTheme="minorHAnsi" w:cstheme="minorHAnsi"/>
                      <w:bCs/>
                      <w:sz w:val="22"/>
                      <w:szCs w:val="22"/>
                    </w:rPr>
                    <w:t xml:space="preserve">The XSDs to be updated due to the structural update of the </w:t>
                  </w:r>
                  <w:r w:rsidR="002B3866" w:rsidRPr="002928D2">
                    <w:rPr>
                      <w:rFonts w:asciiTheme="minorHAnsi" w:hAnsiTheme="minorHAnsi" w:cstheme="minorHAnsi"/>
                      <w:bCs/>
                      <w:sz w:val="22"/>
                      <w:szCs w:val="22"/>
                    </w:rPr>
                    <w:t>CD119D</w:t>
                  </w:r>
                  <w:r w:rsidR="00F97010" w:rsidRPr="002928D2">
                    <w:rPr>
                      <w:rFonts w:asciiTheme="minorHAnsi" w:hAnsiTheme="minorHAnsi" w:cstheme="minorHAnsi"/>
                      <w:bCs/>
                      <w:sz w:val="22"/>
                      <w:szCs w:val="22"/>
                    </w:rPr>
                    <w:t>.</w:t>
                  </w:r>
                </w:p>
              </w:tc>
            </w:tr>
          </w:tbl>
          <w:p w14:paraId="24A8FC7B" w14:textId="77777777" w:rsidR="008167BB" w:rsidRPr="002928D2" w:rsidRDefault="008167BB" w:rsidP="008167BB">
            <w:pPr>
              <w:spacing w:before="120"/>
              <w:rPr>
                <w:rFonts w:asciiTheme="minorHAnsi" w:hAnsiTheme="minorHAnsi" w:cs="Arial"/>
                <w:b/>
                <w:sz w:val="22"/>
                <w:szCs w:val="22"/>
              </w:rPr>
            </w:pPr>
          </w:p>
        </w:tc>
      </w:tr>
      <w:tr w:rsidR="000824B9" w:rsidRPr="002928D2" w14:paraId="3D2A559F" w14:textId="77777777" w:rsidTr="008167BB">
        <w:trPr>
          <w:trHeight w:val="403"/>
        </w:trPr>
        <w:tc>
          <w:tcPr>
            <w:tcW w:w="2576" w:type="dxa"/>
            <w:tcBorders>
              <w:top w:val="single" w:sz="4" w:space="0" w:color="auto"/>
              <w:left w:val="single" w:sz="4" w:space="0" w:color="auto"/>
              <w:bottom w:val="single" w:sz="4" w:space="0" w:color="auto"/>
              <w:right w:val="single" w:sz="4" w:space="0" w:color="auto"/>
            </w:tcBorders>
            <w:shd w:val="clear" w:color="auto" w:fill="FFFFFF"/>
          </w:tcPr>
          <w:p w14:paraId="54C93A42" w14:textId="6AFC87C1" w:rsidR="000824B9" w:rsidRPr="002928D2" w:rsidRDefault="000824B9">
            <w:pPr>
              <w:spacing w:before="120"/>
              <w:rPr>
                <w:rFonts w:asciiTheme="minorHAnsi" w:hAnsiTheme="minorHAnsi" w:cs="Arial"/>
                <w:b/>
                <w:sz w:val="22"/>
                <w:szCs w:val="22"/>
              </w:rPr>
            </w:pPr>
            <w:r w:rsidRPr="002928D2">
              <w:rPr>
                <w:rStyle w:val="normaltextrun"/>
              </w:rPr>
              <w:lastRenderedPageBreak/>
              <w:fldChar w:fldCharType="begin">
                <w:ffData>
                  <w:name w:val=""/>
                  <w:enabled/>
                  <w:calcOnExit w:val="0"/>
                  <w:checkBox>
                    <w:sizeAuto/>
                    <w:default w:val="1"/>
                  </w:checkBox>
                </w:ffData>
              </w:fldChar>
            </w:r>
            <w:r w:rsidRPr="002928D2">
              <w:rPr>
                <w:rStyle w:val="normaltextrun"/>
              </w:rPr>
              <w:instrText xml:space="preserve"> FORMCHECKBOX </w:instrText>
            </w:r>
            <w:r w:rsidR="003F355E">
              <w:rPr>
                <w:rStyle w:val="normaltextrun"/>
              </w:rPr>
            </w:r>
            <w:r w:rsidR="003F355E">
              <w:rPr>
                <w:rStyle w:val="normaltextrun"/>
              </w:rPr>
              <w:fldChar w:fldCharType="separate"/>
            </w:r>
            <w:r w:rsidRPr="002928D2">
              <w:rPr>
                <w:rStyle w:val="normaltextrun"/>
              </w:rPr>
              <w:fldChar w:fldCharType="end"/>
            </w:r>
            <w:r w:rsidRPr="002928D2">
              <w:rPr>
                <w:rStyle w:val="normaltextrun"/>
              </w:rPr>
              <w:t xml:space="preserve"> </w:t>
            </w:r>
            <w:r w:rsidRPr="002928D2">
              <w:rPr>
                <w:rStyle w:val="normaltextrun"/>
                <w:rFonts w:asciiTheme="minorHAnsi" w:hAnsiTheme="minorHAnsi" w:cs="Arial"/>
                <w:b/>
                <w:sz w:val="22"/>
                <w:szCs w:val="22"/>
              </w:rPr>
              <w:t>CS/MIS2</w:t>
            </w:r>
          </w:p>
        </w:tc>
        <w:tc>
          <w:tcPr>
            <w:tcW w:w="7030" w:type="dxa"/>
            <w:tcBorders>
              <w:top w:val="single" w:sz="4" w:space="0" w:color="auto"/>
              <w:left w:val="single" w:sz="4" w:space="0" w:color="auto"/>
              <w:bottom w:val="single" w:sz="4" w:space="0" w:color="auto"/>
              <w:right w:val="single" w:sz="4" w:space="0" w:color="auto"/>
            </w:tcBorders>
            <w:shd w:val="clear" w:color="auto" w:fill="FFFFFF"/>
          </w:tcPr>
          <w:p w14:paraId="6F7989A5" w14:textId="18A53A90" w:rsidR="000824B9" w:rsidRPr="002928D2" w:rsidRDefault="000824B9" w:rsidP="000824B9">
            <w:pPr>
              <w:spacing w:before="120"/>
              <w:rPr>
                <w:rFonts w:asciiTheme="minorHAnsi" w:hAnsiTheme="minorHAnsi" w:cs="Arial"/>
                <w:b/>
                <w:sz w:val="22"/>
                <w:szCs w:val="22"/>
              </w:rPr>
            </w:pPr>
            <w:r w:rsidRPr="002928D2">
              <w:rPr>
                <w:rFonts w:asciiTheme="minorHAnsi" w:hAnsiTheme="minorHAnsi" w:cs="Arial"/>
                <w:b/>
                <w:sz w:val="22"/>
                <w:szCs w:val="22"/>
              </w:rPr>
              <w:fldChar w:fldCharType="begin">
                <w:ffData>
                  <w:name w:val="ImpSMART"/>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Cosmetic   </w:t>
            </w:r>
            <w:r w:rsidRPr="002928D2">
              <w:rPr>
                <w:rFonts w:asciiTheme="minorHAnsi" w:hAnsiTheme="minorHAnsi" w:cs="Arial"/>
                <w:b/>
                <w:sz w:val="22"/>
                <w:szCs w:val="22"/>
              </w:rPr>
              <w:fldChar w:fldCharType="begin">
                <w:ffData>
                  <w:name w:val="ImpSMART"/>
                  <w:enabled/>
                  <w:calcOnExit w:val="0"/>
                  <w:checkBox>
                    <w:sizeAuto/>
                    <w:default w:val="1"/>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Low     </w:t>
            </w:r>
            <w:r w:rsidRPr="002928D2">
              <w:rPr>
                <w:rFonts w:asciiTheme="minorHAnsi" w:hAnsiTheme="minorHAnsi" w:cs="Arial"/>
                <w:b/>
                <w:sz w:val="22"/>
                <w:szCs w:val="22"/>
              </w:rPr>
              <w:fldChar w:fldCharType="begin">
                <w:ffData>
                  <w:name w:val=""/>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Medium    </w:t>
            </w:r>
            <w:r w:rsidRPr="002928D2">
              <w:rPr>
                <w:rFonts w:asciiTheme="minorHAnsi" w:hAnsiTheme="minorHAnsi" w:cs="Arial"/>
                <w:b/>
                <w:sz w:val="22"/>
                <w:szCs w:val="22"/>
              </w:rPr>
              <w:fldChar w:fldCharType="begin">
                <w:ffData>
                  <w:name w:val=""/>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High    </w:t>
            </w:r>
            <w:r w:rsidRPr="002928D2">
              <w:rPr>
                <w:rFonts w:asciiTheme="minorHAnsi" w:hAnsiTheme="minorHAnsi" w:cs="Arial"/>
                <w:b/>
                <w:sz w:val="22"/>
                <w:szCs w:val="22"/>
              </w:rPr>
              <w:fldChar w:fldCharType="begin">
                <w:ffData>
                  <w:name w:val="ImpSMART"/>
                  <w:enabled/>
                  <w:calcOnExit w:val="0"/>
                  <w:checkBox>
                    <w:sizeAuto/>
                    <w:default w:val="0"/>
                  </w:checkBox>
                </w:ffData>
              </w:fldChar>
            </w:r>
            <w:r w:rsidRPr="002928D2">
              <w:rPr>
                <w:rFonts w:asciiTheme="minorHAnsi" w:hAnsiTheme="minorHAnsi" w:cs="Arial"/>
                <w:b/>
                <w:sz w:val="22"/>
                <w:szCs w:val="22"/>
              </w:rPr>
              <w:instrText xml:space="preserve"> FORMCHECKBOX </w:instrText>
            </w:r>
            <w:r w:rsidR="003F355E">
              <w:rPr>
                <w:rFonts w:asciiTheme="minorHAnsi" w:hAnsiTheme="minorHAnsi" w:cs="Arial"/>
                <w:b/>
                <w:sz w:val="22"/>
                <w:szCs w:val="22"/>
              </w:rPr>
            </w:r>
            <w:r w:rsidR="003F355E">
              <w:rPr>
                <w:rFonts w:asciiTheme="minorHAnsi" w:hAnsiTheme="minorHAnsi" w:cs="Arial"/>
                <w:b/>
                <w:sz w:val="22"/>
                <w:szCs w:val="22"/>
              </w:rPr>
              <w:fldChar w:fldCharType="separate"/>
            </w:r>
            <w:r w:rsidRPr="002928D2">
              <w:rPr>
                <w:rFonts w:asciiTheme="minorHAnsi" w:hAnsiTheme="minorHAnsi" w:cs="Arial"/>
                <w:b/>
                <w:sz w:val="22"/>
                <w:szCs w:val="22"/>
              </w:rPr>
              <w:fldChar w:fldCharType="end"/>
            </w:r>
            <w:r w:rsidRPr="002928D2">
              <w:rPr>
                <w:rFonts w:asciiTheme="minorHAnsi" w:hAnsiTheme="minorHAnsi" w:cs="Arial"/>
                <w:b/>
                <w:sz w:val="22"/>
                <w:szCs w:val="22"/>
              </w:rPr>
              <w:t xml:space="preserve"> Very High</w:t>
            </w:r>
          </w:p>
          <w:p w14:paraId="46CCE2EC" w14:textId="6B9D9433" w:rsidR="000824B9" w:rsidRPr="002928D2" w:rsidRDefault="000854DD">
            <w:pPr>
              <w:spacing w:before="120"/>
              <w:rPr>
                <w:rFonts w:asciiTheme="minorHAnsi" w:hAnsiTheme="minorHAnsi" w:cs="Arial"/>
                <w:bCs/>
                <w:sz w:val="22"/>
                <w:szCs w:val="22"/>
              </w:rPr>
            </w:pPr>
            <w:r w:rsidRPr="002928D2">
              <w:rPr>
                <w:rFonts w:asciiTheme="minorHAnsi" w:hAnsiTheme="minorHAnsi" w:cs="Arial"/>
                <w:bCs/>
                <w:sz w:val="22"/>
                <w:szCs w:val="22"/>
              </w:rPr>
              <w:t>In CS/MIS2, t</w:t>
            </w:r>
            <w:r w:rsidR="000824B9" w:rsidRPr="002928D2">
              <w:rPr>
                <w:rFonts w:asciiTheme="minorHAnsi" w:hAnsiTheme="minorHAnsi" w:cs="Arial"/>
                <w:bCs/>
                <w:sz w:val="22"/>
                <w:szCs w:val="22"/>
              </w:rPr>
              <w:t xml:space="preserve">he configuration will be updated </w:t>
            </w:r>
            <w:r w:rsidRPr="002928D2">
              <w:rPr>
                <w:rFonts w:asciiTheme="minorHAnsi" w:hAnsiTheme="minorHAnsi" w:cs="Arial"/>
                <w:bCs/>
                <w:sz w:val="22"/>
                <w:szCs w:val="22"/>
              </w:rPr>
              <w:t xml:space="preserve">to transpose the change defined in DDNTA for </w:t>
            </w:r>
            <w:r w:rsidR="000824B9" w:rsidRPr="002928D2">
              <w:rPr>
                <w:rFonts w:asciiTheme="minorHAnsi" w:hAnsiTheme="minorHAnsi" w:cs="Arial"/>
                <w:bCs/>
                <w:sz w:val="22"/>
                <w:szCs w:val="22"/>
              </w:rPr>
              <w:t>the state transition in CS/MIS2.</w:t>
            </w:r>
          </w:p>
        </w:tc>
      </w:tr>
    </w:tbl>
    <w:p w14:paraId="4A9DA3B2" w14:textId="77777777" w:rsidR="0045327A" w:rsidRPr="002928D2" w:rsidRDefault="0045327A" w:rsidP="00A32D3E">
      <w:pPr>
        <w:rPr>
          <w:rFonts w:asciiTheme="minorHAnsi" w:hAnsiTheme="minorHAnsi" w:cs="Arial"/>
          <w:b/>
          <w:sz w:val="28"/>
          <w:szCs w:val="28"/>
        </w:rPr>
      </w:pPr>
    </w:p>
    <w:p w14:paraId="438B056C" w14:textId="460F6628" w:rsidR="00A32D3E" w:rsidRPr="002928D2" w:rsidRDefault="00DF2611" w:rsidP="00A32D3E">
      <w:pPr>
        <w:rPr>
          <w:rFonts w:ascii="Calibri" w:hAnsi="Calibri" w:cs="Calibri"/>
          <w:b/>
          <w:bCs/>
          <w:sz w:val="28"/>
          <w:szCs w:val="28"/>
        </w:rPr>
      </w:pPr>
      <w:r w:rsidRPr="002928D2">
        <w:rPr>
          <w:rFonts w:ascii="Calibri" w:hAnsi="Calibri" w:cs="Calibri"/>
          <w:b/>
          <w:bCs/>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A61270" w:rsidRPr="002928D2" w14:paraId="4C568AAE" w14:textId="77777777" w:rsidTr="00A61270">
        <w:trPr>
          <w:trHeight w:val="1786"/>
        </w:trPr>
        <w:tc>
          <w:tcPr>
            <w:tcW w:w="9634" w:type="dxa"/>
            <w:tcBorders>
              <w:top w:val="single" w:sz="4" w:space="0" w:color="auto"/>
              <w:left w:val="single" w:sz="4" w:space="0" w:color="auto"/>
              <w:bottom w:val="single" w:sz="4" w:space="0" w:color="auto"/>
              <w:right w:val="single" w:sz="4" w:space="0" w:color="auto"/>
            </w:tcBorders>
            <w:hideMark/>
          </w:tcPr>
          <w:p w14:paraId="409D907A" w14:textId="547D3884" w:rsidR="00A61270" w:rsidRPr="002928D2" w:rsidRDefault="003F355E" w:rsidP="002A596B">
            <w:pPr>
              <w:keepNext/>
              <w:keepLines/>
              <w:spacing w:before="120" w:line="256" w:lineRule="auto"/>
              <w:rPr>
                <w:rFonts w:asciiTheme="minorHAnsi" w:hAnsiTheme="minorHAnsi" w:cs="Arial"/>
                <w:b/>
                <w:sz w:val="22"/>
                <w:szCs w:val="22"/>
              </w:rPr>
            </w:pPr>
            <w:sdt>
              <w:sdtPr>
                <w:rPr>
                  <w:rFonts w:asciiTheme="minorHAnsi" w:hAnsiTheme="minorHAnsi" w:cs="Arial"/>
                  <w:b/>
                  <w:sz w:val="22"/>
                  <w:szCs w:val="22"/>
                </w:rPr>
                <w:id w:val="455145518"/>
                <w14:checkbox>
                  <w14:checked w14:val="0"/>
                  <w14:checkedState w14:val="2612" w14:font="MS Gothic"/>
                  <w14:uncheckedState w14:val="2610" w14:font="MS Gothic"/>
                </w14:checkbox>
              </w:sdtPr>
              <w:sdtEndPr/>
              <w:sdtContent>
                <w:r w:rsidR="008663A6" w:rsidRPr="002928D2">
                  <w:rPr>
                    <w:rFonts w:ascii="MS Gothic" w:eastAsia="MS Gothic" w:hAnsi="MS Gothic" w:cs="Arial"/>
                    <w:b/>
                    <w:sz w:val="22"/>
                    <w:szCs w:val="22"/>
                  </w:rPr>
                  <w:t>☐</w:t>
                </w:r>
              </w:sdtContent>
            </w:sdt>
            <w:r w:rsidR="00A61270" w:rsidRPr="002928D2">
              <w:rPr>
                <w:rFonts w:asciiTheme="minorHAnsi" w:hAnsiTheme="minorHAnsi" w:cs="Arial"/>
                <w:b/>
                <w:sz w:val="22"/>
                <w:szCs w:val="22"/>
              </w:rPr>
              <w:t xml:space="preserve"> </w:t>
            </w:r>
            <w:r w:rsidR="00A61270" w:rsidRPr="002928D2">
              <w:rPr>
                <w:rFonts w:asciiTheme="minorHAnsi" w:hAnsiTheme="minorHAnsi" w:cs="Arial"/>
                <w:bCs/>
                <w:sz w:val="22"/>
                <w:szCs w:val="22"/>
              </w:rPr>
              <w:t xml:space="preserve">None      </w:t>
            </w:r>
            <w:sdt>
              <w:sdtPr>
                <w:rPr>
                  <w:rFonts w:asciiTheme="minorHAnsi" w:hAnsiTheme="minorHAnsi" w:cs="Arial"/>
                  <w:bCs/>
                  <w:sz w:val="22"/>
                  <w:szCs w:val="22"/>
                </w:rPr>
                <w:id w:val="-1572720043"/>
                <w14:checkbox>
                  <w14:checked w14:val="0"/>
                  <w14:checkedState w14:val="2612" w14:font="MS Gothic"/>
                  <w14:uncheckedState w14:val="2610" w14:font="MS Gothic"/>
                </w14:checkbox>
              </w:sdtPr>
              <w:sdtEndPr/>
              <w:sdtContent>
                <w:r w:rsidR="00A61270" w:rsidRPr="002928D2">
                  <w:rPr>
                    <w:rFonts w:ascii="MS Gothic" w:eastAsia="MS Gothic" w:hAnsi="MS Gothic" w:cs="Arial"/>
                    <w:bCs/>
                    <w:sz w:val="22"/>
                    <w:szCs w:val="22"/>
                  </w:rPr>
                  <w:t>☐</w:t>
                </w:r>
              </w:sdtContent>
            </w:sdt>
            <w:r w:rsidR="00A61270" w:rsidRPr="002928D2">
              <w:rPr>
                <w:rFonts w:asciiTheme="minorHAnsi" w:hAnsiTheme="minorHAnsi" w:cs="Arial"/>
                <w:bCs/>
                <w:sz w:val="22"/>
                <w:szCs w:val="22"/>
              </w:rPr>
              <w:t xml:space="preserve"> Cosmetic      </w:t>
            </w:r>
            <w:sdt>
              <w:sdtPr>
                <w:rPr>
                  <w:rFonts w:asciiTheme="minorHAnsi" w:hAnsiTheme="minorHAnsi" w:cs="Arial"/>
                  <w:bCs/>
                  <w:sz w:val="22"/>
                  <w:szCs w:val="22"/>
                </w:rPr>
                <w:id w:val="1157500186"/>
                <w14:checkbox>
                  <w14:checked w14:val="0"/>
                  <w14:checkedState w14:val="2612" w14:font="MS Gothic"/>
                  <w14:uncheckedState w14:val="2610" w14:font="MS Gothic"/>
                </w14:checkbox>
              </w:sdtPr>
              <w:sdtEndPr/>
              <w:sdtContent>
                <w:r w:rsidR="00A61270" w:rsidRPr="002928D2">
                  <w:rPr>
                    <w:rFonts w:ascii="MS Gothic" w:eastAsia="MS Gothic" w:hAnsi="MS Gothic" w:cs="Arial"/>
                    <w:bCs/>
                    <w:sz w:val="22"/>
                    <w:szCs w:val="22"/>
                  </w:rPr>
                  <w:t>☐</w:t>
                </w:r>
              </w:sdtContent>
            </w:sdt>
            <w:r w:rsidR="00A61270" w:rsidRPr="002928D2">
              <w:rPr>
                <w:rFonts w:asciiTheme="minorHAnsi" w:hAnsiTheme="minorHAnsi" w:cs="Arial"/>
                <w:bCs/>
                <w:sz w:val="22"/>
                <w:szCs w:val="22"/>
              </w:rPr>
              <w:t xml:space="preserve"> Low      </w:t>
            </w:r>
            <w:sdt>
              <w:sdtPr>
                <w:rPr>
                  <w:rFonts w:asciiTheme="minorHAnsi" w:hAnsiTheme="minorHAnsi" w:cs="Arial"/>
                  <w:bCs/>
                  <w:sz w:val="22"/>
                  <w:szCs w:val="22"/>
                </w:rPr>
                <w:id w:val="-398823634"/>
                <w14:checkbox>
                  <w14:checked w14:val="1"/>
                  <w14:checkedState w14:val="2612" w14:font="MS Gothic"/>
                  <w14:uncheckedState w14:val="2610" w14:font="MS Gothic"/>
                </w14:checkbox>
              </w:sdtPr>
              <w:sdtEndPr/>
              <w:sdtContent>
                <w:r w:rsidR="008663A6" w:rsidRPr="002928D2">
                  <w:rPr>
                    <w:rFonts w:ascii="MS Gothic" w:eastAsia="MS Gothic" w:hAnsi="MS Gothic" w:cs="Arial"/>
                    <w:bCs/>
                    <w:sz w:val="22"/>
                    <w:szCs w:val="22"/>
                  </w:rPr>
                  <w:t>☒</w:t>
                </w:r>
              </w:sdtContent>
            </w:sdt>
            <w:r w:rsidR="00A61270" w:rsidRPr="002928D2">
              <w:rPr>
                <w:rFonts w:asciiTheme="minorHAnsi" w:hAnsiTheme="minorHAnsi" w:cs="Arial"/>
                <w:bCs/>
                <w:sz w:val="22"/>
                <w:szCs w:val="22"/>
              </w:rPr>
              <w:t xml:space="preserve"> Medium         </w:t>
            </w:r>
            <w:sdt>
              <w:sdtPr>
                <w:rPr>
                  <w:rFonts w:asciiTheme="minorHAnsi" w:hAnsiTheme="minorHAnsi" w:cs="Arial"/>
                  <w:bCs/>
                  <w:sz w:val="22"/>
                  <w:szCs w:val="22"/>
                </w:rPr>
                <w:id w:val="-1949687897"/>
                <w14:checkbox>
                  <w14:checked w14:val="0"/>
                  <w14:checkedState w14:val="2612" w14:font="MS Gothic"/>
                  <w14:uncheckedState w14:val="2610" w14:font="MS Gothic"/>
                </w14:checkbox>
              </w:sdtPr>
              <w:sdtEndPr/>
              <w:sdtContent>
                <w:r w:rsidR="00A61270" w:rsidRPr="002928D2">
                  <w:rPr>
                    <w:rFonts w:ascii="MS Gothic" w:eastAsia="MS Gothic" w:hAnsi="MS Gothic" w:cs="Arial"/>
                    <w:bCs/>
                    <w:sz w:val="22"/>
                    <w:szCs w:val="22"/>
                  </w:rPr>
                  <w:t>☐</w:t>
                </w:r>
              </w:sdtContent>
            </w:sdt>
            <w:r w:rsidR="00A61270" w:rsidRPr="002928D2">
              <w:rPr>
                <w:rFonts w:asciiTheme="minorHAnsi" w:hAnsiTheme="minorHAnsi" w:cs="Arial"/>
                <w:bCs/>
                <w:sz w:val="22"/>
                <w:szCs w:val="22"/>
              </w:rPr>
              <w:t xml:space="preserve"> High         </w:t>
            </w:r>
            <w:sdt>
              <w:sdtPr>
                <w:rPr>
                  <w:rFonts w:asciiTheme="minorHAnsi" w:hAnsiTheme="minorHAnsi" w:cs="Arial"/>
                  <w:bCs/>
                  <w:sz w:val="22"/>
                  <w:szCs w:val="22"/>
                </w:rPr>
                <w:id w:val="-1980525992"/>
                <w14:checkbox>
                  <w14:checked w14:val="0"/>
                  <w14:checkedState w14:val="2612" w14:font="MS Gothic"/>
                  <w14:uncheckedState w14:val="2610" w14:font="MS Gothic"/>
                </w14:checkbox>
              </w:sdtPr>
              <w:sdtEndPr/>
              <w:sdtContent>
                <w:r w:rsidR="00A61270" w:rsidRPr="002928D2">
                  <w:rPr>
                    <w:rFonts w:ascii="MS Gothic" w:eastAsia="MS Gothic" w:hAnsi="MS Gothic" w:cs="Arial"/>
                    <w:bCs/>
                    <w:sz w:val="22"/>
                    <w:szCs w:val="22"/>
                  </w:rPr>
                  <w:t>☐</w:t>
                </w:r>
              </w:sdtContent>
            </w:sdt>
            <w:r w:rsidR="00A61270" w:rsidRPr="002928D2">
              <w:rPr>
                <w:rFonts w:asciiTheme="minorHAnsi" w:hAnsiTheme="minorHAnsi" w:cs="Arial"/>
                <w:bCs/>
                <w:sz w:val="22"/>
                <w:szCs w:val="22"/>
              </w:rPr>
              <w:t xml:space="preserve"> Very High</w:t>
            </w:r>
          </w:p>
          <w:p w14:paraId="77BC5C94" w14:textId="77777777" w:rsidR="00A61270" w:rsidRPr="002928D2" w:rsidRDefault="00A61270" w:rsidP="002A596B">
            <w:pPr>
              <w:spacing w:before="120" w:line="256" w:lineRule="auto"/>
              <w:rPr>
                <w:rFonts w:asciiTheme="minorHAnsi" w:hAnsiTheme="minorHAnsi" w:cs="Arial"/>
                <w:sz w:val="22"/>
                <w:szCs w:val="22"/>
              </w:rPr>
            </w:pPr>
            <w:r w:rsidRPr="002928D2">
              <w:rPr>
                <w:rFonts w:asciiTheme="minorHAnsi" w:hAnsiTheme="minorHAnsi" w:cs="Arial"/>
                <w:sz w:val="22"/>
                <w:szCs w:val="22"/>
              </w:rPr>
              <w:t>Short description</w:t>
            </w:r>
          </w:p>
          <w:tbl>
            <w:tblPr>
              <w:tblW w:w="895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54"/>
            </w:tblGrid>
            <w:tr w:rsidR="00A61270" w:rsidRPr="002928D2" w14:paraId="637253B4" w14:textId="77777777" w:rsidTr="002A596B">
              <w:trPr>
                <w:trHeight w:val="807"/>
              </w:trPr>
              <w:tc>
                <w:tcPr>
                  <w:tcW w:w="8954" w:type="dxa"/>
                  <w:tcBorders>
                    <w:top w:val="single" w:sz="4" w:space="0" w:color="auto"/>
                    <w:left w:val="single" w:sz="4" w:space="0" w:color="auto"/>
                    <w:bottom w:val="single" w:sz="4" w:space="0" w:color="auto"/>
                    <w:right w:val="single" w:sz="4" w:space="0" w:color="auto"/>
                  </w:tcBorders>
                  <w:hideMark/>
                </w:tcPr>
                <w:p w14:paraId="538B4D07" w14:textId="10F0E48A" w:rsidR="00A61270" w:rsidRPr="002928D2" w:rsidRDefault="008663A6" w:rsidP="002A596B">
                  <w:pPr>
                    <w:spacing w:before="120" w:line="256" w:lineRule="auto"/>
                    <w:rPr>
                      <w:rStyle w:val="normaltextrun"/>
                      <w:rFonts w:ascii="Calibri" w:hAnsi="Calibri" w:cs="Calibri"/>
                    </w:rPr>
                  </w:pPr>
                  <w:r w:rsidRPr="002928D2">
                    <w:rPr>
                      <w:rStyle w:val="normaltextrun"/>
                      <w:rFonts w:ascii="Calibri" w:hAnsi="Calibri" w:cs="Calibri"/>
                    </w:rPr>
                    <w:t xml:space="preserve">Same </w:t>
                  </w:r>
                  <w:r w:rsidR="00A61270" w:rsidRPr="002928D2">
                    <w:rPr>
                      <w:rStyle w:val="normaltextrun"/>
                      <w:rFonts w:ascii="Calibri" w:hAnsi="Calibri" w:cs="Calibri"/>
                    </w:rPr>
                    <w:t xml:space="preserve">impact </w:t>
                  </w:r>
                  <w:r w:rsidRPr="002928D2">
                    <w:rPr>
                      <w:rStyle w:val="normaltextrun"/>
                      <w:rFonts w:ascii="Calibri" w:hAnsi="Calibri" w:cs="Calibri"/>
                    </w:rPr>
                    <w:t xml:space="preserve">for </w:t>
                  </w:r>
                  <w:r w:rsidR="00A61270" w:rsidRPr="002928D2">
                    <w:rPr>
                      <w:rStyle w:val="normaltextrun"/>
                      <w:rFonts w:ascii="Calibri" w:hAnsi="Calibri" w:cs="Calibri"/>
                    </w:rPr>
                    <w:t xml:space="preserve">the </w:t>
                  </w:r>
                  <w:r w:rsidRPr="002928D2">
                    <w:rPr>
                      <w:rStyle w:val="normaltextrun"/>
                      <w:rFonts w:ascii="Calibri" w:hAnsi="Calibri" w:cs="Calibri"/>
                    </w:rPr>
                    <w:t xml:space="preserve">Opt-In and </w:t>
                  </w:r>
                  <w:r w:rsidR="00A61270" w:rsidRPr="002928D2">
                    <w:rPr>
                      <w:rStyle w:val="normaltextrun"/>
                      <w:rFonts w:ascii="Calibri" w:hAnsi="Calibri" w:cs="Calibri"/>
                    </w:rPr>
                    <w:t>Opt-out NAs.</w:t>
                  </w:r>
                </w:p>
                <w:p w14:paraId="103885D1" w14:textId="0601FD5C" w:rsidR="00A61270" w:rsidRPr="002928D2" w:rsidRDefault="008663A6" w:rsidP="002A596B">
                  <w:pPr>
                    <w:spacing w:before="120" w:line="256" w:lineRule="auto"/>
                    <w:rPr>
                      <w:rFonts w:asciiTheme="minorHAnsi" w:hAnsiTheme="minorHAnsi" w:cstheme="minorHAnsi"/>
                      <w:bCs/>
                      <w:sz w:val="22"/>
                      <w:szCs w:val="22"/>
                    </w:rPr>
                  </w:pPr>
                  <w:r w:rsidRPr="002928D2">
                    <w:rPr>
                      <w:rStyle w:val="normaltextrun"/>
                      <w:rFonts w:ascii="Calibri" w:hAnsi="Calibri" w:cs="Calibri"/>
                    </w:rPr>
                    <w:t xml:space="preserve">Medium impact on </w:t>
                  </w:r>
                  <w:r w:rsidR="00570D0A" w:rsidRPr="002928D2">
                    <w:rPr>
                      <w:rStyle w:val="normaltextrun"/>
                      <w:rFonts w:ascii="Calibri" w:hAnsi="Calibri" w:cs="Calibri"/>
                    </w:rPr>
                    <w:t xml:space="preserve">NAs: </w:t>
                  </w:r>
                  <w:r w:rsidRPr="002928D2">
                    <w:rPr>
                      <w:rStyle w:val="normaltextrun"/>
                      <w:rFonts w:ascii="Calibri" w:hAnsi="Calibri" w:cs="Calibri"/>
                    </w:rPr>
                    <w:t>the State Transition Diagram</w:t>
                  </w:r>
                  <w:r w:rsidR="00570D0A" w:rsidRPr="002928D2">
                    <w:rPr>
                      <w:rStyle w:val="normaltextrun"/>
                      <w:rFonts w:ascii="Calibri" w:hAnsi="Calibri" w:cs="Calibri"/>
                    </w:rPr>
                    <w:t xml:space="preserve"> is modified for the </w:t>
                  </w:r>
                  <w:proofErr w:type="spellStart"/>
                  <w:r w:rsidR="00570D0A" w:rsidRPr="002928D2">
                    <w:rPr>
                      <w:rStyle w:val="normaltextrun"/>
                      <w:rFonts w:ascii="Calibri" w:hAnsi="Calibri" w:cs="Calibri"/>
                    </w:rPr>
                    <w:t>OoTRA</w:t>
                  </w:r>
                  <w:proofErr w:type="spellEnd"/>
                  <w:r w:rsidRPr="002928D2">
                    <w:rPr>
                      <w:rStyle w:val="normaltextrun"/>
                      <w:rFonts w:ascii="Calibri" w:hAnsi="Calibri" w:cs="Calibri"/>
                    </w:rPr>
                    <w:t>, the XSDs</w:t>
                  </w:r>
                  <w:r w:rsidR="00570D0A" w:rsidRPr="002928D2">
                    <w:rPr>
                      <w:rStyle w:val="normaltextrun"/>
                      <w:rFonts w:ascii="Calibri" w:hAnsi="Calibri" w:cs="Calibri"/>
                    </w:rPr>
                    <w:t xml:space="preserve"> are also modified</w:t>
                  </w:r>
                  <w:r w:rsidRPr="002928D2">
                    <w:rPr>
                      <w:rStyle w:val="normaltextrun"/>
                      <w:rFonts w:ascii="Calibri" w:hAnsi="Calibri" w:cs="Calibri"/>
                    </w:rPr>
                    <w:t xml:space="preserve">, the instructions given to the Office of Transit </w:t>
                  </w:r>
                  <w:r w:rsidR="00570D0A" w:rsidRPr="002928D2">
                    <w:rPr>
                      <w:rStyle w:val="normaltextrun"/>
                      <w:rFonts w:ascii="Calibri" w:hAnsi="Calibri" w:cs="Calibri"/>
                    </w:rPr>
                    <w:t xml:space="preserve">need to be updated </w:t>
                  </w:r>
                  <w:r w:rsidRPr="002928D2">
                    <w:rPr>
                      <w:rStyle w:val="normaltextrun"/>
                      <w:rFonts w:ascii="Calibri" w:hAnsi="Calibri" w:cs="Calibri"/>
                    </w:rPr>
                    <w:t>(Customs Officers to be trained)</w:t>
                  </w:r>
                  <w:r w:rsidR="00A61270" w:rsidRPr="002928D2">
                    <w:rPr>
                      <w:rStyle w:val="normaltextrun"/>
                      <w:rFonts w:ascii="Calibri" w:hAnsi="Calibri" w:cs="Calibri"/>
                    </w:rPr>
                    <w:t>.</w:t>
                  </w:r>
                  <w:r w:rsidRPr="002928D2">
                    <w:rPr>
                      <w:rStyle w:val="normaltextrun"/>
                      <w:rFonts w:ascii="Calibri" w:hAnsi="Calibri" w:cs="Calibri"/>
                    </w:rPr>
                    <w:t xml:space="preserve"> Impact on Common Domain only.</w:t>
                  </w:r>
                </w:p>
              </w:tc>
            </w:tr>
          </w:tbl>
          <w:p w14:paraId="340203BF" w14:textId="77777777" w:rsidR="00A61270" w:rsidRPr="002928D2" w:rsidRDefault="00A61270" w:rsidP="002A596B">
            <w:pPr>
              <w:spacing w:before="120" w:line="256" w:lineRule="auto"/>
              <w:rPr>
                <w:rFonts w:asciiTheme="minorHAnsi" w:hAnsiTheme="minorHAnsi" w:cs="Arial"/>
                <w:b/>
                <w:sz w:val="22"/>
                <w:szCs w:val="22"/>
              </w:rPr>
            </w:pPr>
          </w:p>
        </w:tc>
      </w:tr>
    </w:tbl>
    <w:p w14:paraId="41C72DA6" w14:textId="77777777" w:rsidR="000854DD" w:rsidRPr="002928D2" w:rsidRDefault="000854DD">
      <w:pPr>
        <w:rPr>
          <w:rFonts w:asciiTheme="minorHAnsi" w:hAnsiTheme="minorHAnsi" w:cs="Arial"/>
          <w:b/>
          <w:bCs/>
          <w:sz w:val="28"/>
          <w:szCs w:val="28"/>
        </w:rPr>
      </w:pPr>
    </w:p>
    <w:p w14:paraId="683B8052" w14:textId="77777777" w:rsidR="006D4F88" w:rsidRPr="002928D2" w:rsidRDefault="006D4F88">
      <w:pPr>
        <w:rPr>
          <w:rFonts w:asciiTheme="minorHAnsi" w:hAnsiTheme="minorHAnsi" w:cs="Arial"/>
          <w:b/>
          <w:bCs/>
          <w:sz w:val="28"/>
          <w:szCs w:val="28"/>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988"/>
        <w:gridCol w:w="2268"/>
        <w:gridCol w:w="1417"/>
        <w:gridCol w:w="4932"/>
      </w:tblGrid>
      <w:tr w:rsidR="00CD763C" w:rsidRPr="002928D2" w14:paraId="5532DDD3" w14:textId="77777777" w:rsidTr="005B1DE2">
        <w:trPr>
          <w:tblHeader/>
        </w:trPr>
        <w:tc>
          <w:tcPr>
            <w:tcW w:w="9605" w:type="dxa"/>
            <w:gridSpan w:val="4"/>
            <w:shd w:val="clear" w:color="auto" w:fill="D9D9D9" w:themeFill="background1" w:themeFillShade="D9"/>
          </w:tcPr>
          <w:p w14:paraId="38DEC4DB" w14:textId="75B6D774" w:rsidR="00CD763C" w:rsidRPr="002928D2" w:rsidRDefault="00CD763C" w:rsidP="00906339">
            <w:pPr>
              <w:rPr>
                <w:rFonts w:asciiTheme="minorHAnsi" w:hAnsiTheme="minorHAnsi" w:cs="Arial"/>
                <w:b/>
                <w:bCs/>
              </w:rPr>
            </w:pPr>
            <w:r w:rsidRPr="002928D2">
              <w:rPr>
                <w:rFonts w:asciiTheme="minorHAnsi" w:hAnsiTheme="minorHAnsi" w:cs="Arial"/>
                <w:b/>
                <w:bCs/>
              </w:rPr>
              <w:t>Document History</w:t>
            </w:r>
          </w:p>
        </w:tc>
      </w:tr>
      <w:tr w:rsidR="00F27864" w:rsidRPr="002928D2" w14:paraId="66743166" w14:textId="77777777" w:rsidTr="000854DD">
        <w:trPr>
          <w:trHeight w:val="284"/>
        </w:trPr>
        <w:tc>
          <w:tcPr>
            <w:tcW w:w="988" w:type="dxa"/>
          </w:tcPr>
          <w:p w14:paraId="1B74C072" w14:textId="77777777" w:rsidR="00F27864" w:rsidRPr="00530FF3" w:rsidRDefault="00F27864" w:rsidP="00E92DD1">
            <w:pPr>
              <w:spacing w:before="60"/>
              <w:rPr>
                <w:rFonts w:asciiTheme="minorHAnsi" w:hAnsiTheme="minorHAnsi" w:cs="Arial"/>
                <w:b/>
                <w:sz w:val="22"/>
                <w:szCs w:val="22"/>
              </w:rPr>
            </w:pPr>
            <w:r w:rsidRPr="00530FF3">
              <w:rPr>
                <w:rFonts w:asciiTheme="minorHAnsi" w:hAnsiTheme="minorHAnsi" w:cs="Arial"/>
                <w:b/>
                <w:sz w:val="22"/>
                <w:szCs w:val="22"/>
              </w:rPr>
              <w:t>Version</w:t>
            </w:r>
          </w:p>
        </w:tc>
        <w:tc>
          <w:tcPr>
            <w:tcW w:w="2268" w:type="dxa"/>
          </w:tcPr>
          <w:p w14:paraId="69079241" w14:textId="77777777" w:rsidR="00F27864" w:rsidRPr="002928D2" w:rsidRDefault="00F27864" w:rsidP="00E92DD1">
            <w:pPr>
              <w:spacing w:before="60"/>
              <w:rPr>
                <w:rFonts w:asciiTheme="minorHAnsi" w:hAnsiTheme="minorHAnsi" w:cs="Arial"/>
                <w:b/>
                <w:sz w:val="22"/>
                <w:szCs w:val="22"/>
              </w:rPr>
            </w:pPr>
            <w:r w:rsidRPr="002928D2">
              <w:rPr>
                <w:rFonts w:asciiTheme="minorHAnsi" w:hAnsiTheme="minorHAnsi" w:cs="Arial"/>
                <w:b/>
                <w:sz w:val="22"/>
                <w:szCs w:val="22"/>
              </w:rPr>
              <w:t>Status</w:t>
            </w:r>
          </w:p>
        </w:tc>
        <w:tc>
          <w:tcPr>
            <w:tcW w:w="1417" w:type="dxa"/>
          </w:tcPr>
          <w:p w14:paraId="6282B455" w14:textId="77777777" w:rsidR="00F27864" w:rsidRPr="002928D2" w:rsidRDefault="00F27864" w:rsidP="00E92DD1">
            <w:pPr>
              <w:spacing w:before="60"/>
              <w:rPr>
                <w:rFonts w:asciiTheme="minorHAnsi" w:hAnsiTheme="minorHAnsi" w:cs="Arial"/>
                <w:b/>
                <w:sz w:val="22"/>
                <w:szCs w:val="22"/>
              </w:rPr>
            </w:pPr>
            <w:r w:rsidRPr="002928D2">
              <w:rPr>
                <w:rFonts w:asciiTheme="minorHAnsi" w:hAnsiTheme="minorHAnsi" w:cs="Arial"/>
                <w:b/>
                <w:sz w:val="22"/>
                <w:szCs w:val="22"/>
              </w:rPr>
              <w:t>Date</w:t>
            </w:r>
          </w:p>
        </w:tc>
        <w:tc>
          <w:tcPr>
            <w:tcW w:w="4932" w:type="dxa"/>
          </w:tcPr>
          <w:p w14:paraId="4B4D1039" w14:textId="77777777" w:rsidR="00F27864" w:rsidRPr="002928D2" w:rsidRDefault="00F27864" w:rsidP="00906339">
            <w:pPr>
              <w:spacing w:before="60"/>
              <w:jc w:val="center"/>
              <w:rPr>
                <w:rFonts w:asciiTheme="minorHAnsi" w:hAnsiTheme="minorHAnsi" w:cs="Arial"/>
                <w:b/>
                <w:i/>
                <w:sz w:val="22"/>
                <w:szCs w:val="22"/>
              </w:rPr>
            </w:pPr>
            <w:r w:rsidRPr="002928D2">
              <w:rPr>
                <w:rFonts w:asciiTheme="minorHAnsi" w:hAnsiTheme="minorHAnsi" w:cs="Arial"/>
                <w:b/>
                <w:i/>
                <w:sz w:val="22"/>
                <w:szCs w:val="22"/>
              </w:rPr>
              <w:t>Comment</w:t>
            </w:r>
          </w:p>
        </w:tc>
      </w:tr>
      <w:tr w:rsidR="0089618B" w:rsidRPr="002928D2" w14:paraId="0B5C6C19" w14:textId="77777777" w:rsidTr="000854DD">
        <w:trPr>
          <w:trHeight w:val="284"/>
        </w:trPr>
        <w:tc>
          <w:tcPr>
            <w:tcW w:w="988" w:type="dxa"/>
          </w:tcPr>
          <w:p w14:paraId="11C60605" w14:textId="4913F786" w:rsidR="0089618B" w:rsidRPr="00530FF3" w:rsidRDefault="0089618B" w:rsidP="00A61270">
            <w:pPr>
              <w:spacing w:before="60"/>
              <w:rPr>
                <w:rFonts w:asciiTheme="minorHAnsi" w:hAnsiTheme="minorHAnsi" w:cs="Arial"/>
                <w:sz w:val="22"/>
                <w:szCs w:val="22"/>
              </w:rPr>
            </w:pPr>
            <w:r w:rsidRPr="00530FF3">
              <w:rPr>
                <w:rFonts w:asciiTheme="minorHAnsi" w:hAnsiTheme="minorHAnsi" w:cs="Arial"/>
                <w:sz w:val="22"/>
                <w:szCs w:val="22"/>
              </w:rPr>
              <w:t>v1.00</w:t>
            </w:r>
          </w:p>
        </w:tc>
        <w:tc>
          <w:tcPr>
            <w:tcW w:w="2268" w:type="dxa"/>
          </w:tcPr>
          <w:p w14:paraId="74E1B3DF" w14:textId="6AF8069C" w:rsidR="0089618B" w:rsidRPr="002928D2" w:rsidRDefault="00C21A4A" w:rsidP="00A61270">
            <w:pPr>
              <w:spacing w:before="60"/>
              <w:rPr>
                <w:rFonts w:asciiTheme="minorHAnsi" w:hAnsiTheme="minorHAnsi" w:cs="Arial"/>
                <w:sz w:val="22"/>
                <w:szCs w:val="22"/>
              </w:rPr>
            </w:pPr>
            <w:r w:rsidRPr="002928D2">
              <w:rPr>
                <w:rFonts w:asciiTheme="minorHAnsi" w:hAnsiTheme="minorHAnsi" w:cs="Arial"/>
                <w:sz w:val="22"/>
                <w:szCs w:val="22"/>
              </w:rPr>
              <w:t>Draft</w:t>
            </w:r>
          </w:p>
        </w:tc>
        <w:tc>
          <w:tcPr>
            <w:tcW w:w="1417" w:type="dxa"/>
          </w:tcPr>
          <w:p w14:paraId="11BE6BD9" w14:textId="77E5AF2E" w:rsidR="0089618B" w:rsidRPr="002928D2" w:rsidRDefault="0089618B" w:rsidP="00A61270">
            <w:pPr>
              <w:spacing w:before="60"/>
              <w:rPr>
                <w:rFonts w:asciiTheme="minorHAnsi" w:hAnsiTheme="minorHAnsi" w:cs="Arial"/>
                <w:noProof/>
                <w:sz w:val="22"/>
                <w:szCs w:val="22"/>
              </w:rPr>
            </w:pPr>
            <w:r w:rsidRPr="002928D2">
              <w:rPr>
                <w:rFonts w:asciiTheme="minorHAnsi" w:hAnsiTheme="minorHAnsi" w:cs="Arial"/>
                <w:noProof/>
                <w:sz w:val="22"/>
                <w:szCs w:val="22"/>
              </w:rPr>
              <w:t>1</w:t>
            </w:r>
            <w:r w:rsidR="001B4AF9" w:rsidRPr="002928D2">
              <w:rPr>
                <w:rFonts w:asciiTheme="minorHAnsi" w:hAnsiTheme="minorHAnsi" w:cs="Arial"/>
                <w:noProof/>
                <w:sz w:val="22"/>
                <w:szCs w:val="22"/>
              </w:rPr>
              <w:t>7</w:t>
            </w:r>
            <w:r w:rsidRPr="002928D2">
              <w:rPr>
                <w:rFonts w:asciiTheme="minorHAnsi" w:hAnsiTheme="minorHAnsi" w:cs="Arial"/>
                <w:noProof/>
                <w:sz w:val="22"/>
                <w:szCs w:val="22"/>
              </w:rPr>
              <w:t>/0</w:t>
            </w:r>
            <w:r w:rsidR="001B4AF9" w:rsidRPr="002928D2">
              <w:rPr>
                <w:rFonts w:asciiTheme="minorHAnsi" w:hAnsiTheme="minorHAnsi" w:cs="Arial"/>
                <w:noProof/>
                <w:sz w:val="22"/>
                <w:szCs w:val="22"/>
              </w:rPr>
              <w:t>3</w:t>
            </w:r>
            <w:r w:rsidRPr="002928D2">
              <w:rPr>
                <w:rFonts w:asciiTheme="minorHAnsi" w:hAnsiTheme="minorHAnsi" w:cs="Arial"/>
                <w:noProof/>
                <w:sz w:val="22"/>
                <w:szCs w:val="22"/>
              </w:rPr>
              <w:t>/202</w:t>
            </w:r>
            <w:r w:rsidR="001B4AF9" w:rsidRPr="002928D2">
              <w:rPr>
                <w:rFonts w:asciiTheme="minorHAnsi" w:hAnsiTheme="minorHAnsi" w:cs="Arial"/>
                <w:noProof/>
                <w:sz w:val="22"/>
                <w:szCs w:val="22"/>
              </w:rPr>
              <w:t>5</w:t>
            </w:r>
          </w:p>
        </w:tc>
        <w:tc>
          <w:tcPr>
            <w:tcW w:w="4932" w:type="dxa"/>
          </w:tcPr>
          <w:p w14:paraId="513C24CB" w14:textId="6815943B" w:rsidR="0089618B" w:rsidRPr="002928D2" w:rsidRDefault="0048278E" w:rsidP="00A61270">
            <w:pPr>
              <w:spacing w:before="60"/>
              <w:rPr>
                <w:rFonts w:asciiTheme="minorHAnsi" w:hAnsiTheme="minorHAnsi" w:cs="Arial"/>
                <w:i/>
                <w:sz w:val="22"/>
                <w:szCs w:val="22"/>
              </w:rPr>
            </w:pPr>
            <w:r w:rsidRPr="002928D2">
              <w:rPr>
                <w:rFonts w:asciiTheme="minorHAnsi" w:hAnsiTheme="minorHAnsi" w:cs="Arial"/>
                <w:i/>
                <w:sz w:val="22"/>
                <w:szCs w:val="22"/>
              </w:rPr>
              <w:t>First version.</w:t>
            </w:r>
          </w:p>
        </w:tc>
      </w:tr>
      <w:tr w:rsidR="002C1F2F" w:rsidRPr="002928D2" w14:paraId="42CB760F" w14:textId="77777777" w:rsidTr="000854DD">
        <w:trPr>
          <w:trHeight w:val="284"/>
        </w:trPr>
        <w:tc>
          <w:tcPr>
            <w:tcW w:w="988" w:type="dxa"/>
          </w:tcPr>
          <w:p w14:paraId="35456C38" w14:textId="2EE9E9E9" w:rsidR="002C1F2F" w:rsidRPr="002928D2" w:rsidRDefault="002C1F2F" w:rsidP="00A61270">
            <w:pPr>
              <w:spacing w:before="60"/>
              <w:rPr>
                <w:rFonts w:asciiTheme="minorHAnsi" w:hAnsiTheme="minorHAnsi" w:cs="Arial"/>
                <w:sz w:val="22"/>
                <w:szCs w:val="22"/>
              </w:rPr>
            </w:pPr>
            <w:r w:rsidRPr="002928D2">
              <w:rPr>
                <w:rFonts w:asciiTheme="minorHAnsi" w:hAnsiTheme="minorHAnsi" w:cs="Arial"/>
                <w:sz w:val="22"/>
                <w:szCs w:val="22"/>
              </w:rPr>
              <w:t>v1.01</w:t>
            </w:r>
          </w:p>
        </w:tc>
        <w:tc>
          <w:tcPr>
            <w:tcW w:w="2268" w:type="dxa"/>
          </w:tcPr>
          <w:p w14:paraId="43556846" w14:textId="6872AB45" w:rsidR="002C1F2F" w:rsidRPr="002928D2" w:rsidRDefault="002C1F2F" w:rsidP="00A61270">
            <w:pPr>
              <w:spacing w:before="60"/>
              <w:rPr>
                <w:rFonts w:asciiTheme="minorHAnsi" w:hAnsiTheme="minorHAnsi" w:cs="Arial"/>
                <w:sz w:val="22"/>
                <w:szCs w:val="22"/>
              </w:rPr>
            </w:pPr>
            <w:r w:rsidRPr="002928D2">
              <w:rPr>
                <w:rFonts w:asciiTheme="minorHAnsi" w:hAnsiTheme="minorHAnsi" w:cs="Arial"/>
                <w:sz w:val="22"/>
                <w:szCs w:val="22"/>
              </w:rPr>
              <w:t>Draft</w:t>
            </w:r>
            <w:r w:rsidR="000854DD" w:rsidRPr="002928D2">
              <w:rPr>
                <w:rFonts w:asciiTheme="minorHAnsi" w:hAnsiTheme="minorHAnsi" w:cs="Arial"/>
                <w:sz w:val="22"/>
                <w:szCs w:val="22"/>
              </w:rPr>
              <w:t xml:space="preserve"> updated by SDEV</w:t>
            </w:r>
          </w:p>
        </w:tc>
        <w:tc>
          <w:tcPr>
            <w:tcW w:w="1417" w:type="dxa"/>
          </w:tcPr>
          <w:p w14:paraId="3E8E2DA8" w14:textId="7928C039" w:rsidR="002C1F2F" w:rsidRPr="002928D2" w:rsidRDefault="002C1F2F" w:rsidP="00A61270">
            <w:pPr>
              <w:spacing w:before="60"/>
              <w:rPr>
                <w:rFonts w:asciiTheme="minorHAnsi" w:hAnsiTheme="minorHAnsi" w:cs="Arial"/>
                <w:noProof/>
                <w:sz w:val="22"/>
                <w:szCs w:val="22"/>
              </w:rPr>
            </w:pPr>
            <w:r w:rsidRPr="002928D2">
              <w:rPr>
                <w:rFonts w:asciiTheme="minorHAnsi" w:hAnsiTheme="minorHAnsi" w:cs="Arial"/>
                <w:noProof/>
                <w:sz w:val="22"/>
                <w:szCs w:val="22"/>
              </w:rPr>
              <w:t>19/03/202</w:t>
            </w:r>
            <w:r w:rsidR="0048278E" w:rsidRPr="002928D2">
              <w:rPr>
                <w:rFonts w:asciiTheme="minorHAnsi" w:hAnsiTheme="minorHAnsi" w:cs="Arial"/>
                <w:noProof/>
                <w:sz w:val="22"/>
                <w:szCs w:val="22"/>
              </w:rPr>
              <w:t>5</w:t>
            </w:r>
          </w:p>
        </w:tc>
        <w:tc>
          <w:tcPr>
            <w:tcW w:w="4932" w:type="dxa"/>
          </w:tcPr>
          <w:p w14:paraId="6F7A52E8" w14:textId="79915414" w:rsidR="002C1F2F" w:rsidRPr="002928D2" w:rsidRDefault="002C1F2F" w:rsidP="00A61270">
            <w:pPr>
              <w:spacing w:before="60"/>
              <w:rPr>
                <w:rFonts w:asciiTheme="minorHAnsi" w:hAnsiTheme="minorHAnsi" w:cs="Arial"/>
                <w:i/>
                <w:sz w:val="22"/>
                <w:szCs w:val="22"/>
              </w:rPr>
            </w:pPr>
            <w:r w:rsidRPr="002928D2">
              <w:rPr>
                <w:rFonts w:asciiTheme="minorHAnsi" w:hAnsiTheme="minorHAnsi" w:cs="Arial"/>
                <w:i/>
                <w:sz w:val="22"/>
                <w:szCs w:val="22"/>
              </w:rPr>
              <w:t>Updated IAR as discussed with DG TAXUD</w:t>
            </w:r>
          </w:p>
        </w:tc>
      </w:tr>
      <w:tr w:rsidR="00C21A4A" w:rsidRPr="002928D2" w14:paraId="2F46BC93" w14:textId="77777777" w:rsidTr="000854DD">
        <w:trPr>
          <w:trHeight w:val="284"/>
        </w:trPr>
        <w:tc>
          <w:tcPr>
            <w:tcW w:w="988" w:type="dxa"/>
          </w:tcPr>
          <w:p w14:paraId="06F779D5" w14:textId="718827C2" w:rsidR="00C21A4A" w:rsidRPr="002928D2" w:rsidRDefault="00C21A4A" w:rsidP="00A61270">
            <w:pPr>
              <w:spacing w:before="60"/>
              <w:rPr>
                <w:rFonts w:asciiTheme="minorHAnsi" w:hAnsiTheme="minorHAnsi" w:cs="Arial"/>
                <w:sz w:val="22"/>
                <w:szCs w:val="22"/>
              </w:rPr>
            </w:pPr>
            <w:r w:rsidRPr="002928D2">
              <w:rPr>
                <w:rFonts w:asciiTheme="minorHAnsi" w:hAnsiTheme="minorHAnsi" w:cs="Arial"/>
                <w:sz w:val="22"/>
                <w:szCs w:val="22"/>
              </w:rPr>
              <w:t>v1.02</w:t>
            </w:r>
          </w:p>
        </w:tc>
        <w:tc>
          <w:tcPr>
            <w:tcW w:w="2268" w:type="dxa"/>
          </w:tcPr>
          <w:p w14:paraId="5F099BDF" w14:textId="327126C3" w:rsidR="00C21A4A" w:rsidRPr="002928D2" w:rsidRDefault="00C21A4A" w:rsidP="00A61270">
            <w:pPr>
              <w:spacing w:before="60"/>
              <w:rPr>
                <w:rFonts w:asciiTheme="minorHAnsi" w:hAnsiTheme="minorHAnsi" w:cs="Arial"/>
                <w:sz w:val="22"/>
                <w:szCs w:val="22"/>
              </w:rPr>
            </w:pPr>
            <w:r w:rsidRPr="002928D2">
              <w:rPr>
                <w:rFonts w:asciiTheme="minorHAnsi" w:hAnsiTheme="minorHAnsi" w:cs="Arial"/>
                <w:sz w:val="22"/>
                <w:szCs w:val="22"/>
              </w:rPr>
              <w:t>Draft commented</w:t>
            </w:r>
          </w:p>
        </w:tc>
        <w:tc>
          <w:tcPr>
            <w:tcW w:w="1417" w:type="dxa"/>
          </w:tcPr>
          <w:p w14:paraId="0EAD9C65" w14:textId="7439A03E" w:rsidR="00C21A4A" w:rsidRPr="002928D2" w:rsidRDefault="00C21A4A" w:rsidP="00A61270">
            <w:pPr>
              <w:spacing w:before="60"/>
              <w:rPr>
                <w:rFonts w:asciiTheme="minorHAnsi" w:hAnsiTheme="minorHAnsi" w:cs="Arial"/>
                <w:noProof/>
                <w:sz w:val="22"/>
                <w:szCs w:val="22"/>
              </w:rPr>
            </w:pPr>
            <w:r w:rsidRPr="002928D2">
              <w:rPr>
                <w:rFonts w:asciiTheme="minorHAnsi" w:hAnsiTheme="minorHAnsi" w:cs="Arial"/>
                <w:noProof/>
                <w:sz w:val="22"/>
                <w:szCs w:val="22"/>
              </w:rPr>
              <w:t>11/04/2025</w:t>
            </w:r>
          </w:p>
        </w:tc>
        <w:tc>
          <w:tcPr>
            <w:tcW w:w="4932" w:type="dxa"/>
          </w:tcPr>
          <w:p w14:paraId="35559520" w14:textId="7980CBA1" w:rsidR="00C21A4A" w:rsidRPr="002928D2" w:rsidRDefault="00C21A4A" w:rsidP="00A61270">
            <w:pPr>
              <w:spacing w:before="60"/>
              <w:rPr>
                <w:rFonts w:asciiTheme="minorHAnsi" w:hAnsiTheme="minorHAnsi" w:cs="Arial"/>
                <w:i/>
                <w:sz w:val="22"/>
                <w:szCs w:val="22"/>
              </w:rPr>
            </w:pPr>
            <w:r w:rsidRPr="002928D2">
              <w:rPr>
                <w:rFonts w:asciiTheme="minorHAnsi" w:hAnsiTheme="minorHAnsi" w:cs="Arial"/>
                <w:i/>
                <w:sz w:val="22"/>
                <w:szCs w:val="22"/>
              </w:rPr>
              <w:t>Various comments and upgrades</w:t>
            </w:r>
            <w:r w:rsidR="000854DD" w:rsidRPr="002928D2">
              <w:rPr>
                <w:rFonts w:asciiTheme="minorHAnsi" w:hAnsiTheme="minorHAnsi" w:cs="Arial"/>
                <w:i/>
                <w:sz w:val="22"/>
                <w:szCs w:val="22"/>
              </w:rPr>
              <w:t xml:space="preserve"> by TAXUD</w:t>
            </w:r>
            <w:r w:rsidRPr="002928D2">
              <w:rPr>
                <w:rFonts w:asciiTheme="minorHAnsi" w:hAnsiTheme="minorHAnsi" w:cs="Arial"/>
                <w:i/>
                <w:sz w:val="22"/>
                <w:szCs w:val="22"/>
              </w:rPr>
              <w:t>.</w:t>
            </w:r>
          </w:p>
        </w:tc>
      </w:tr>
      <w:tr w:rsidR="002B3866" w:rsidRPr="002928D2" w14:paraId="6F9C9E4E" w14:textId="77777777" w:rsidTr="000854DD">
        <w:trPr>
          <w:trHeight w:val="284"/>
        </w:trPr>
        <w:tc>
          <w:tcPr>
            <w:tcW w:w="988" w:type="dxa"/>
          </w:tcPr>
          <w:p w14:paraId="6B47E602" w14:textId="43BEA0C5" w:rsidR="002B3866" w:rsidRPr="002928D2" w:rsidRDefault="002B3866" w:rsidP="00A61270">
            <w:pPr>
              <w:spacing w:before="60"/>
              <w:rPr>
                <w:rFonts w:asciiTheme="minorHAnsi" w:hAnsiTheme="minorHAnsi" w:cs="Arial"/>
                <w:sz w:val="22"/>
                <w:szCs w:val="22"/>
              </w:rPr>
            </w:pPr>
            <w:r w:rsidRPr="002928D2">
              <w:rPr>
                <w:rFonts w:asciiTheme="minorHAnsi" w:hAnsiTheme="minorHAnsi" w:cs="Arial"/>
                <w:sz w:val="22"/>
                <w:szCs w:val="22"/>
              </w:rPr>
              <w:t>v1.03</w:t>
            </w:r>
          </w:p>
        </w:tc>
        <w:tc>
          <w:tcPr>
            <w:tcW w:w="2268" w:type="dxa"/>
          </w:tcPr>
          <w:p w14:paraId="404FD22A" w14:textId="09DBCD73" w:rsidR="002B3866" w:rsidRPr="002928D2" w:rsidRDefault="002B3866" w:rsidP="00A61270">
            <w:pPr>
              <w:spacing w:before="60"/>
              <w:rPr>
                <w:rFonts w:asciiTheme="minorHAnsi" w:hAnsiTheme="minorHAnsi" w:cs="Arial"/>
                <w:sz w:val="22"/>
                <w:szCs w:val="22"/>
              </w:rPr>
            </w:pPr>
            <w:r w:rsidRPr="002928D2">
              <w:rPr>
                <w:rFonts w:asciiTheme="minorHAnsi" w:hAnsiTheme="minorHAnsi" w:cs="Arial"/>
                <w:sz w:val="22"/>
                <w:szCs w:val="22"/>
              </w:rPr>
              <w:t>Draft with Feedback from SDEV</w:t>
            </w:r>
          </w:p>
        </w:tc>
        <w:tc>
          <w:tcPr>
            <w:tcW w:w="1417" w:type="dxa"/>
          </w:tcPr>
          <w:p w14:paraId="513E5D6A" w14:textId="3E53F9A7" w:rsidR="002B3866" w:rsidRPr="002928D2" w:rsidRDefault="00456EEA" w:rsidP="00A61270">
            <w:pPr>
              <w:spacing w:before="60"/>
              <w:rPr>
                <w:rFonts w:asciiTheme="minorHAnsi" w:hAnsiTheme="minorHAnsi" w:cs="Arial"/>
                <w:noProof/>
                <w:sz w:val="22"/>
                <w:szCs w:val="22"/>
              </w:rPr>
            </w:pPr>
            <w:r w:rsidRPr="002928D2">
              <w:rPr>
                <w:rFonts w:asciiTheme="minorHAnsi" w:hAnsiTheme="minorHAnsi" w:cs="Arial"/>
                <w:noProof/>
                <w:sz w:val="22"/>
                <w:szCs w:val="22"/>
              </w:rPr>
              <w:t>15/04/2025</w:t>
            </w:r>
          </w:p>
        </w:tc>
        <w:tc>
          <w:tcPr>
            <w:tcW w:w="4932" w:type="dxa"/>
          </w:tcPr>
          <w:p w14:paraId="60928246" w14:textId="4ABA5060" w:rsidR="002B3866" w:rsidRPr="002928D2" w:rsidRDefault="00456EEA" w:rsidP="00A61270">
            <w:pPr>
              <w:spacing w:before="60"/>
              <w:rPr>
                <w:rFonts w:asciiTheme="minorHAnsi" w:hAnsiTheme="minorHAnsi" w:cs="Arial"/>
                <w:i/>
                <w:sz w:val="22"/>
                <w:szCs w:val="22"/>
              </w:rPr>
            </w:pPr>
            <w:r w:rsidRPr="002928D2">
              <w:rPr>
                <w:rFonts w:asciiTheme="minorHAnsi" w:hAnsiTheme="minorHAnsi" w:cs="Arial"/>
                <w:i/>
                <w:sz w:val="22"/>
                <w:szCs w:val="22"/>
              </w:rPr>
              <w:t xml:space="preserve">Position by SOFT-DEV on TAXUD comments </w:t>
            </w:r>
          </w:p>
        </w:tc>
      </w:tr>
      <w:tr w:rsidR="002B3866" w:rsidRPr="002928D2" w14:paraId="54A5DD98" w14:textId="77777777" w:rsidTr="000854DD">
        <w:trPr>
          <w:trHeight w:val="284"/>
        </w:trPr>
        <w:tc>
          <w:tcPr>
            <w:tcW w:w="988" w:type="dxa"/>
          </w:tcPr>
          <w:p w14:paraId="3509AEF3" w14:textId="4B6EEC55" w:rsidR="002B3866" w:rsidRPr="002928D2" w:rsidRDefault="002B3866" w:rsidP="00A61270">
            <w:pPr>
              <w:spacing w:before="60"/>
              <w:rPr>
                <w:rFonts w:asciiTheme="minorHAnsi" w:hAnsiTheme="minorHAnsi" w:cs="Arial"/>
                <w:sz w:val="22"/>
                <w:szCs w:val="22"/>
              </w:rPr>
            </w:pPr>
            <w:r w:rsidRPr="002928D2">
              <w:rPr>
                <w:rFonts w:asciiTheme="minorHAnsi" w:hAnsiTheme="minorHAnsi" w:cs="Arial"/>
                <w:sz w:val="22"/>
                <w:szCs w:val="22"/>
              </w:rPr>
              <w:t>v1.04</w:t>
            </w:r>
          </w:p>
        </w:tc>
        <w:tc>
          <w:tcPr>
            <w:tcW w:w="2268" w:type="dxa"/>
          </w:tcPr>
          <w:p w14:paraId="4F897FCF" w14:textId="3F7B339A" w:rsidR="002B3866" w:rsidRPr="002928D2" w:rsidRDefault="00456EEA" w:rsidP="00A61270">
            <w:pPr>
              <w:spacing w:before="60"/>
              <w:rPr>
                <w:rFonts w:asciiTheme="minorHAnsi" w:hAnsiTheme="minorHAnsi" w:cs="Arial"/>
                <w:sz w:val="22"/>
                <w:szCs w:val="22"/>
              </w:rPr>
            </w:pPr>
            <w:r w:rsidRPr="002928D2">
              <w:rPr>
                <w:rFonts w:asciiTheme="minorHAnsi" w:hAnsiTheme="minorHAnsi" w:cs="Arial"/>
                <w:sz w:val="22"/>
                <w:szCs w:val="22"/>
              </w:rPr>
              <w:t>Draft commented</w:t>
            </w:r>
          </w:p>
        </w:tc>
        <w:tc>
          <w:tcPr>
            <w:tcW w:w="1417" w:type="dxa"/>
          </w:tcPr>
          <w:p w14:paraId="68F918BD" w14:textId="3EE3A36F" w:rsidR="002B3866" w:rsidRPr="002928D2" w:rsidRDefault="00456EEA" w:rsidP="00A61270">
            <w:pPr>
              <w:spacing w:before="60"/>
              <w:rPr>
                <w:rFonts w:asciiTheme="minorHAnsi" w:hAnsiTheme="minorHAnsi" w:cs="Arial"/>
                <w:noProof/>
                <w:sz w:val="22"/>
                <w:szCs w:val="22"/>
              </w:rPr>
            </w:pPr>
            <w:r w:rsidRPr="002928D2">
              <w:rPr>
                <w:rFonts w:asciiTheme="minorHAnsi" w:hAnsiTheme="minorHAnsi" w:cs="Arial"/>
                <w:noProof/>
                <w:sz w:val="22"/>
                <w:szCs w:val="22"/>
              </w:rPr>
              <w:t>28/04/2025</w:t>
            </w:r>
          </w:p>
        </w:tc>
        <w:tc>
          <w:tcPr>
            <w:tcW w:w="4932" w:type="dxa"/>
          </w:tcPr>
          <w:p w14:paraId="5F8CAB8B" w14:textId="77777777" w:rsidR="002B3866" w:rsidRPr="002928D2" w:rsidRDefault="00456EEA" w:rsidP="00A61270">
            <w:pPr>
              <w:spacing w:before="60"/>
              <w:rPr>
                <w:rFonts w:asciiTheme="minorHAnsi" w:hAnsiTheme="minorHAnsi" w:cs="Arial"/>
                <w:i/>
                <w:sz w:val="22"/>
                <w:szCs w:val="22"/>
              </w:rPr>
            </w:pPr>
            <w:r w:rsidRPr="002928D2">
              <w:rPr>
                <w:rFonts w:asciiTheme="minorHAnsi" w:hAnsiTheme="minorHAnsi" w:cs="Arial"/>
                <w:i/>
                <w:sz w:val="22"/>
                <w:szCs w:val="22"/>
              </w:rPr>
              <w:t>Extra update of CD119D.</w:t>
            </w:r>
          </w:p>
          <w:p w14:paraId="77460EB5" w14:textId="77777777" w:rsidR="00456EEA" w:rsidRPr="002928D2" w:rsidRDefault="00456EEA" w:rsidP="00A61270">
            <w:pPr>
              <w:spacing w:before="60"/>
              <w:rPr>
                <w:rFonts w:asciiTheme="minorHAnsi" w:hAnsiTheme="minorHAnsi" w:cs="Arial"/>
                <w:i/>
                <w:sz w:val="22"/>
                <w:szCs w:val="22"/>
              </w:rPr>
            </w:pPr>
            <w:r w:rsidRPr="002928D2">
              <w:rPr>
                <w:rFonts w:asciiTheme="minorHAnsi" w:hAnsiTheme="minorHAnsi" w:cs="Arial"/>
                <w:i/>
                <w:sz w:val="22"/>
                <w:szCs w:val="22"/>
              </w:rPr>
              <w:t>Various corrections &amp; improvements.</w:t>
            </w:r>
          </w:p>
          <w:p w14:paraId="3737041F" w14:textId="1CC2D8DB" w:rsidR="000854DD" w:rsidRPr="002928D2" w:rsidRDefault="000854DD" w:rsidP="00A61270">
            <w:pPr>
              <w:spacing w:before="60"/>
              <w:rPr>
                <w:rFonts w:asciiTheme="minorHAnsi" w:hAnsiTheme="minorHAnsi" w:cs="Arial"/>
                <w:i/>
                <w:sz w:val="22"/>
                <w:szCs w:val="22"/>
              </w:rPr>
            </w:pPr>
            <w:r w:rsidRPr="002928D2">
              <w:rPr>
                <w:rFonts w:asciiTheme="minorHAnsi" w:hAnsiTheme="minorHAnsi" w:cs="Arial"/>
                <w:sz w:val="22"/>
                <w:szCs w:val="22"/>
              </w:rPr>
              <w:t>Also reviewed by TAXUD/B1.</w:t>
            </w:r>
          </w:p>
        </w:tc>
      </w:tr>
      <w:tr w:rsidR="000854DD" w:rsidRPr="002928D2" w14:paraId="72A4143A" w14:textId="77777777" w:rsidTr="000854DD">
        <w:trPr>
          <w:trHeight w:val="284"/>
        </w:trPr>
        <w:tc>
          <w:tcPr>
            <w:tcW w:w="988" w:type="dxa"/>
          </w:tcPr>
          <w:p w14:paraId="13ACB978" w14:textId="104EF015" w:rsidR="000854DD" w:rsidRPr="002928D2" w:rsidRDefault="000854DD" w:rsidP="000854DD">
            <w:pPr>
              <w:spacing w:before="60"/>
              <w:rPr>
                <w:rFonts w:asciiTheme="minorHAnsi" w:hAnsiTheme="minorHAnsi" w:cs="Arial"/>
                <w:sz w:val="22"/>
                <w:szCs w:val="22"/>
              </w:rPr>
            </w:pPr>
            <w:r w:rsidRPr="002928D2">
              <w:rPr>
                <w:rFonts w:asciiTheme="minorHAnsi" w:hAnsiTheme="minorHAnsi" w:cs="Arial"/>
                <w:sz w:val="22"/>
                <w:szCs w:val="22"/>
              </w:rPr>
              <w:t>v1.05</w:t>
            </w:r>
          </w:p>
        </w:tc>
        <w:tc>
          <w:tcPr>
            <w:tcW w:w="2268" w:type="dxa"/>
          </w:tcPr>
          <w:p w14:paraId="6453EB8F" w14:textId="7DDBA102" w:rsidR="000854DD" w:rsidRPr="002928D2" w:rsidRDefault="0048278E" w:rsidP="000854DD">
            <w:pPr>
              <w:spacing w:before="60"/>
              <w:rPr>
                <w:rFonts w:asciiTheme="minorHAnsi" w:hAnsiTheme="minorHAnsi" w:cs="Arial"/>
                <w:sz w:val="22"/>
                <w:szCs w:val="22"/>
              </w:rPr>
            </w:pPr>
            <w:r w:rsidRPr="002928D2">
              <w:rPr>
                <w:rFonts w:asciiTheme="minorHAnsi" w:hAnsiTheme="minorHAnsi" w:cs="Arial"/>
                <w:sz w:val="22"/>
                <w:szCs w:val="22"/>
              </w:rPr>
              <w:t>D</w:t>
            </w:r>
            <w:r w:rsidR="000854DD" w:rsidRPr="002928D2">
              <w:rPr>
                <w:rFonts w:asciiTheme="minorHAnsi" w:hAnsiTheme="minorHAnsi" w:cs="Arial"/>
                <w:sz w:val="22"/>
                <w:szCs w:val="22"/>
              </w:rPr>
              <w:t>raft</w:t>
            </w:r>
            <w:r w:rsidRPr="002928D2">
              <w:rPr>
                <w:rFonts w:asciiTheme="minorHAnsi" w:hAnsiTheme="minorHAnsi" w:cs="Arial"/>
                <w:sz w:val="22"/>
                <w:szCs w:val="22"/>
              </w:rPr>
              <w:t xml:space="preserve"> updated</w:t>
            </w:r>
          </w:p>
        </w:tc>
        <w:tc>
          <w:tcPr>
            <w:tcW w:w="1417" w:type="dxa"/>
          </w:tcPr>
          <w:p w14:paraId="0280CB48" w14:textId="419EB205" w:rsidR="000854DD" w:rsidRPr="002928D2" w:rsidRDefault="000854DD" w:rsidP="000854DD">
            <w:pPr>
              <w:spacing w:before="60"/>
              <w:rPr>
                <w:rFonts w:asciiTheme="minorHAnsi" w:hAnsiTheme="minorHAnsi" w:cs="Arial"/>
                <w:noProof/>
                <w:sz w:val="22"/>
                <w:szCs w:val="22"/>
              </w:rPr>
            </w:pPr>
            <w:r w:rsidRPr="002928D2">
              <w:rPr>
                <w:rFonts w:asciiTheme="minorHAnsi" w:hAnsiTheme="minorHAnsi" w:cs="Arial"/>
                <w:noProof/>
                <w:sz w:val="22"/>
                <w:szCs w:val="22"/>
              </w:rPr>
              <w:t>29/04/2025</w:t>
            </w:r>
          </w:p>
        </w:tc>
        <w:tc>
          <w:tcPr>
            <w:tcW w:w="4932" w:type="dxa"/>
          </w:tcPr>
          <w:p w14:paraId="4BF62564" w14:textId="1EE2093C" w:rsidR="000854DD" w:rsidRPr="002928D2" w:rsidRDefault="000854DD" w:rsidP="000854DD">
            <w:pPr>
              <w:spacing w:before="60"/>
              <w:rPr>
                <w:rFonts w:asciiTheme="minorHAnsi" w:hAnsiTheme="minorHAnsi" w:cs="Arial"/>
                <w:i/>
                <w:sz w:val="22"/>
                <w:szCs w:val="22"/>
              </w:rPr>
            </w:pPr>
            <w:r w:rsidRPr="002928D2">
              <w:rPr>
                <w:rFonts w:asciiTheme="minorHAnsi" w:hAnsiTheme="minorHAnsi" w:cs="Arial"/>
                <w:i/>
                <w:sz w:val="22"/>
                <w:szCs w:val="22"/>
              </w:rPr>
              <w:t>Extra update for CS/RD2</w:t>
            </w:r>
          </w:p>
          <w:p w14:paraId="22034613" w14:textId="72777D91" w:rsidR="000854DD" w:rsidRPr="002928D2" w:rsidRDefault="000854DD" w:rsidP="000854DD">
            <w:pPr>
              <w:spacing w:before="60"/>
              <w:rPr>
                <w:rFonts w:asciiTheme="minorHAnsi" w:hAnsiTheme="minorHAnsi" w:cs="Arial"/>
                <w:i/>
                <w:sz w:val="22"/>
                <w:szCs w:val="22"/>
              </w:rPr>
            </w:pPr>
            <w:r w:rsidRPr="002928D2">
              <w:rPr>
                <w:rFonts w:asciiTheme="minorHAnsi" w:hAnsiTheme="minorHAnsi" w:cs="Arial"/>
                <w:i/>
                <w:sz w:val="22"/>
                <w:szCs w:val="22"/>
              </w:rPr>
              <w:t>+ Various corrections &amp; improvements.</w:t>
            </w:r>
          </w:p>
        </w:tc>
      </w:tr>
      <w:tr w:rsidR="00160C03" w:rsidRPr="002928D2" w14:paraId="479378DA" w14:textId="77777777" w:rsidTr="000854DD">
        <w:trPr>
          <w:trHeight w:val="284"/>
        </w:trPr>
        <w:tc>
          <w:tcPr>
            <w:tcW w:w="988" w:type="dxa"/>
          </w:tcPr>
          <w:p w14:paraId="16F1BDD8" w14:textId="69C0E32D" w:rsidR="00160C03" w:rsidRPr="002928D2" w:rsidRDefault="00160C03" w:rsidP="00160C03">
            <w:pPr>
              <w:spacing w:before="60"/>
              <w:rPr>
                <w:rFonts w:asciiTheme="minorHAnsi" w:hAnsiTheme="minorHAnsi" w:cs="Arial"/>
                <w:sz w:val="22"/>
                <w:szCs w:val="22"/>
              </w:rPr>
            </w:pPr>
            <w:r w:rsidRPr="002928D2">
              <w:rPr>
                <w:rFonts w:asciiTheme="minorHAnsi" w:hAnsiTheme="minorHAnsi" w:cs="Arial"/>
                <w:sz w:val="22"/>
                <w:szCs w:val="22"/>
              </w:rPr>
              <w:t>v1.11</w:t>
            </w:r>
          </w:p>
        </w:tc>
        <w:tc>
          <w:tcPr>
            <w:tcW w:w="2268" w:type="dxa"/>
          </w:tcPr>
          <w:p w14:paraId="530CC92E" w14:textId="4178BE57" w:rsidR="00160C03" w:rsidRPr="002928D2" w:rsidRDefault="0048278E" w:rsidP="00160C03">
            <w:pPr>
              <w:spacing w:before="60"/>
              <w:rPr>
                <w:rFonts w:asciiTheme="minorHAnsi" w:hAnsiTheme="minorHAnsi" w:cs="Arial"/>
                <w:sz w:val="22"/>
                <w:szCs w:val="22"/>
              </w:rPr>
            </w:pPr>
            <w:r w:rsidRPr="002928D2">
              <w:rPr>
                <w:rFonts w:asciiTheme="minorHAnsi" w:hAnsiTheme="minorHAnsi" w:cs="Arial"/>
                <w:sz w:val="22"/>
                <w:szCs w:val="22"/>
              </w:rPr>
              <w:t>Draft updated</w:t>
            </w:r>
          </w:p>
        </w:tc>
        <w:tc>
          <w:tcPr>
            <w:tcW w:w="1417" w:type="dxa"/>
          </w:tcPr>
          <w:p w14:paraId="2C8ECF04" w14:textId="63F3DC86" w:rsidR="00160C03" w:rsidRPr="002928D2" w:rsidRDefault="00160C03" w:rsidP="00160C03">
            <w:pPr>
              <w:spacing w:before="60"/>
              <w:rPr>
                <w:rFonts w:asciiTheme="minorHAnsi" w:hAnsiTheme="minorHAnsi" w:cs="Arial"/>
                <w:noProof/>
                <w:sz w:val="22"/>
                <w:szCs w:val="22"/>
              </w:rPr>
            </w:pPr>
            <w:r w:rsidRPr="002928D2">
              <w:rPr>
                <w:rFonts w:asciiTheme="minorHAnsi" w:hAnsiTheme="minorHAnsi" w:cs="Arial"/>
                <w:noProof/>
                <w:sz w:val="22"/>
                <w:szCs w:val="22"/>
              </w:rPr>
              <w:t>07/05/2025</w:t>
            </w:r>
          </w:p>
        </w:tc>
        <w:tc>
          <w:tcPr>
            <w:tcW w:w="4932" w:type="dxa"/>
          </w:tcPr>
          <w:p w14:paraId="7DA8961B" w14:textId="120B8F7E" w:rsidR="00160C03" w:rsidRPr="002928D2" w:rsidRDefault="00160C03" w:rsidP="00160C03">
            <w:pPr>
              <w:spacing w:before="60"/>
              <w:rPr>
                <w:rFonts w:asciiTheme="minorHAnsi" w:hAnsiTheme="minorHAnsi" w:cs="Arial"/>
                <w:i/>
                <w:sz w:val="22"/>
                <w:szCs w:val="22"/>
              </w:rPr>
            </w:pPr>
            <w:r w:rsidRPr="002928D2">
              <w:rPr>
                <w:rFonts w:asciiTheme="minorHAnsi" w:hAnsiTheme="minorHAnsi" w:cs="Arial"/>
                <w:i/>
                <w:sz w:val="22"/>
                <w:szCs w:val="22"/>
              </w:rPr>
              <w:t>Description of the new scenario (T-TRA-TRT-A-011) added</w:t>
            </w:r>
          </w:p>
        </w:tc>
      </w:tr>
      <w:tr w:rsidR="0097541F" w:rsidRPr="002928D2" w14:paraId="1427D3AD" w14:textId="77777777" w:rsidTr="000854DD">
        <w:trPr>
          <w:trHeight w:val="284"/>
        </w:trPr>
        <w:tc>
          <w:tcPr>
            <w:tcW w:w="988" w:type="dxa"/>
          </w:tcPr>
          <w:p w14:paraId="4AB4FD0E" w14:textId="687A2BCD" w:rsidR="0097541F" w:rsidRPr="002928D2" w:rsidRDefault="0097541F" w:rsidP="0097541F">
            <w:pPr>
              <w:spacing w:before="60"/>
              <w:rPr>
                <w:rFonts w:asciiTheme="minorHAnsi" w:hAnsiTheme="minorHAnsi" w:cs="Arial"/>
                <w:sz w:val="22"/>
                <w:szCs w:val="22"/>
              </w:rPr>
            </w:pPr>
            <w:r w:rsidRPr="002928D2">
              <w:rPr>
                <w:rFonts w:asciiTheme="minorHAnsi" w:hAnsiTheme="minorHAnsi" w:cs="Arial"/>
                <w:sz w:val="22"/>
                <w:szCs w:val="22"/>
              </w:rPr>
              <w:t>v1.12</w:t>
            </w:r>
          </w:p>
        </w:tc>
        <w:tc>
          <w:tcPr>
            <w:tcW w:w="2268" w:type="dxa"/>
          </w:tcPr>
          <w:p w14:paraId="1C5CD7A8" w14:textId="7893A2AD" w:rsidR="0097541F" w:rsidRPr="002928D2" w:rsidRDefault="0097541F" w:rsidP="0097541F">
            <w:pPr>
              <w:spacing w:before="60"/>
              <w:rPr>
                <w:rFonts w:asciiTheme="minorHAnsi" w:hAnsiTheme="minorHAnsi" w:cs="Arial"/>
                <w:sz w:val="22"/>
                <w:szCs w:val="22"/>
              </w:rPr>
            </w:pPr>
            <w:proofErr w:type="spellStart"/>
            <w:r w:rsidRPr="002928D2">
              <w:rPr>
                <w:rFonts w:asciiTheme="minorHAnsi" w:hAnsiTheme="minorHAnsi" w:cs="Arial"/>
                <w:sz w:val="22"/>
                <w:szCs w:val="22"/>
              </w:rPr>
              <w:t>SfR</w:t>
            </w:r>
            <w:proofErr w:type="spellEnd"/>
            <w:r w:rsidRPr="002928D2">
              <w:rPr>
                <w:rFonts w:asciiTheme="minorHAnsi" w:hAnsiTheme="minorHAnsi" w:cs="Arial"/>
                <w:sz w:val="22"/>
                <w:szCs w:val="22"/>
              </w:rPr>
              <w:t xml:space="preserve"> to NPMs</w:t>
            </w:r>
          </w:p>
        </w:tc>
        <w:tc>
          <w:tcPr>
            <w:tcW w:w="1417" w:type="dxa"/>
          </w:tcPr>
          <w:p w14:paraId="30CA0C24" w14:textId="17947E72" w:rsidR="0097541F" w:rsidRPr="002928D2" w:rsidRDefault="0097541F" w:rsidP="0097541F">
            <w:pPr>
              <w:spacing w:before="60"/>
              <w:rPr>
                <w:rFonts w:asciiTheme="minorHAnsi" w:hAnsiTheme="minorHAnsi" w:cs="Arial"/>
                <w:noProof/>
                <w:sz w:val="22"/>
                <w:szCs w:val="22"/>
              </w:rPr>
            </w:pPr>
            <w:r w:rsidRPr="002928D2">
              <w:rPr>
                <w:rFonts w:asciiTheme="minorHAnsi" w:hAnsiTheme="minorHAnsi" w:cs="Arial"/>
                <w:noProof/>
                <w:sz w:val="22"/>
                <w:szCs w:val="22"/>
              </w:rPr>
              <w:t>12/05/2025</w:t>
            </w:r>
          </w:p>
        </w:tc>
        <w:tc>
          <w:tcPr>
            <w:tcW w:w="4932" w:type="dxa"/>
          </w:tcPr>
          <w:p w14:paraId="18D4B164" w14:textId="77777777" w:rsidR="0097541F" w:rsidRPr="002928D2" w:rsidRDefault="0097541F" w:rsidP="0097541F">
            <w:pPr>
              <w:spacing w:before="60"/>
              <w:rPr>
                <w:rFonts w:asciiTheme="minorHAnsi" w:hAnsiTheme="minorHAnsi" w:cs="Arial"/>
                <w:i/>
                <w:sz w:val="22"/>
                <w:szCs w:val="22"/>
              </w:rPr>
            </w:pPr>
            <w:r w:rsidRPr="002928D2">
              <w:rPr>
                <w:rFonts w:asciiTheme="minorHAnsi" w:hAnsiTheme="minorHAnsi" w:cs="Arial"/>
                <w:i/>
                <w:sz w:val="22"/>
                <w:szCs w:val="22"/>
              </w:rPr>
              <w:t>Description of the new scenario (T-TRA-TRT-A-011) modified.</w:t>
            </w:r>
          </w:p>
          <w:p w14:paraId="1DA11462" w14:textId="77777777" w:rsidR="0048278E" w:rsidRPr="002928D2" w:rsidRDefault="0048278E" w:rsidP="0048278E">
            <w:pPr>
              <w:spacing w:before="60"/>
              <w:rPr>
                <w:rFonts w:asciiTheme="minorHAnsi" w:hAnsiTheme="minorHAnsi" w:cs="Arial"/>
                <w:i/>
                <w:sz w:val="22"/>
                <w:szCs w:val="22"/>
              </w:rPr>
            </w:pPr>
            <w:r w:rsidRPr="002928D2">
              <w:rPr>
                <w:rFonts w:asciiTheme="minorHAnsi" w:hAnsiTheme="minorHAnsi" w:cs="Arial"/>
                <w:i/>
                <w:sz w:val="22"/>
                <w:szCs w:val="22"/>
              </w:rPr>
              <w:t>Published on CIRCABC.</w:t>
            </w:r>
          </w:p>
          <w:p w14:paraId="52409F30" w14:textId="4797AE0C" w:rsidR="0048278E" w:rsidRPr="002928D2" w:rsidRDefault="0048278E" w:rsidP="0048278E">
            <w:pPr>
              <w:spacing w:before="60"/>
              <w:rPr>
                <w:rFonts w:asciiTheme="minorHAnsi" w:hAnsiTheme="minorHAnsi" w:cs="Arial"/>
                <w:i/>
                <w:sz w:val="22"/>
                <w:szCs w:val="22"/>
              </w:rPr>
            </w:pPr>
            <w:r w:rsidRPr="002928D2">
              <w:rPr>
                <w:rFonts w:asciiTheme="minorHAnsi" w:hAnsiTheme="minorHAnsi" w:cs="Arial"/>
                <w:i/>
                <w:sz w:val="22"/>
                <w:szCs w:val="22"/>
              </w:rPr>
              <w:t>Submitted for Review before acceptance together with DDNTA-6.4.0-v2.00.</w:t>
            </w:r>
          </w:p>
        </w:tc>
      </w:tr>
      <w:tr w:rsidR="006D4F88" w:rsidRPr="002928D2" w14:paraId="69188632" w14:textId="77777777" w:rsidTr="000854DD">
        <w:trPr>
          <w:trHeight w:val="284"/>
        </w:trPr>
        <w:tc>
          <w:tcPr>
            <w:tcW w:w="988" w:type="dxa"/>
          </w:tcPr>
          <w:p w14:paraId="76E4E8E6" w14:textId="345A03EF" w:rsidR="006D4F88" w:rsidRPr="002928D2" w:rsidRDefault="006D4F88" w:rsidP="0097541F">
            <w:pPr>
              <w:spacing w:before="60"/>
              <w:rPr>
                <w:rFonts w:asciiTheme="minorHAnsi" w:hAnsiTheme="minorHAnsi" w:cs="Arial"/>
                <w:sz w:val="22"/>
                <w:szCs w:val="22"/>
              </w:rPr>
            </w:pPr>
            <w:r>
              <w:rPr>
                <w:rFonts w:asciiTheme="minorHAnsi" w:hAnsiTheme="minorHAnsi" w:cs="Arial"/>
                <w:sz w:val="22"/>
                <w:szCs w:val="22"/>
              </w:rPr>
              <w:lastRenderedPageBreak/>
              <w:t>v1.12-apo</w:t>
            </w:r>
          </w:p>
        </w:tc>
        <w:tc>
          <w:tcPr>
            <w:tcW w:w="2268" w:type="dxa"/>
          </w:tcPr>
          <w:p w14:paraId="46C7AEAC" w14:textId="301490FA" w:rsidR="006D4F88" w:rsidRPr="002928D2" w:rsidRDefault="006D4F88" w:rsidP="0097541F">
            <w:pPr>
              <w:spacing w:before="60"/>
              <w:rPr>
                <w:rFonts w:asciiTheme="minorHAnsi" w:hAnsiTheme="minorHAnsi" w:cs="Arial"/>
                <w:sz w:val="22"/>
                <w:szCs w:val="22"/>
              </w:rPr>
            </w:pPr>
            <w:r>
              <w:rPr>
                <w:rFonts w:asciiTheme="minorHAnsi" w:hAnsiTheme="minorHAnsi" w:cs="Arial"/>
                <w:sz w:val="22"/>
                <w:szCs w:val="22"/>
              </w:rPr>
              <w:t>APO to NPM</w:t>
            </w:r>
          </w:p>
        </w:tc>
        <w:tc>
          <w:tcPr>
            <w:tcW w:w="1417" w:type="dxa"/>
          </w:tcPr>
          <w:p w14:paraId="7584E4B5" w14:textId="02E209AB" w:rsidR="006D4F88" w:rsidRPr="002928D2" w:rsidRDefault="006D4F88" w:rsidP="0097541F">
            <w:pPr>
              <w:spacing w:before="60"/>
              <w:rPr>
                <w:rFonts w:asciiTheme="minorHAnsi" w:hAnsiTheme="minorHAnsi" w:cs="Arial"/>
                <w:noProof/>
                <w:sz w:val="22"/>
                <w:szCs w:val="22"/>
              </w:rPr>
            </w:pPr>
            <w:r>
              <w:rPr>
                <w:rFonts w:asciiTheme="minorHAnsi" w:hAnsiTheme="minorHAnsi" w:cs="Arial"/>
                <w:noProof/>
                <w:sz w:val="22"/>
                <w:szCs w:val="22"/>
              </w:rPr>
              <w:t>24/05/2025</w:t>
            </w:r>
          </w:p>
        </w:tc>
        <w:tc>
          <w:tcPr>
            <w:tcW w:w="4932" w:type="dxa"/>
          </w:tcPr>
          <w:p w14:paraId="0646E6FF" w14:textId="5B52B833" w:rsidR="006D4F88" w:rsidRPr="002928D2" w:rsidRDefault="006D4F88" w:rsidP="0097541F">
            <w:pPr>
              <w:spacing w:before="60"/>
              <w:rPr>
                <w:rFonts w:asciiTheme="minorHAnsi" w:hAnsiTheme="minorHAnsi" w:cs="Arial"/>
                <w:i/>
                <w:sz w:val="22"/>
                <w:szCs w:val="22"/>
              </w:rPr>
            </w:pPr>
            <w:r>
              <w:rPr>
                <w:rFonts w:asciiTheme="minorHAnsi" w:hAnsiTheme="minorHAnsi" w:cs="Arial"/>
                <w:i/>
                <w:sz w:val="22"/>
                <w:szCs w:val="22"/>
              </w:rPr>
              <w:t>Version with comments received from NPMs until 23.05.25 + APO by COM.</w:t>
            </w:r>
          </w:p>
        </w:tc>
      </w:tr>
      <w:tr w:rsidR="008652CE" w:rsidRPr="002928D2" w14:paraId="58312ABD" w14:textId="77777777" w:rsidTr="000854DD">
        <w:trPr>
          <w:trHeight w:val="284"/>
        </w:trPr>
        <w:tc>
          <w:tcPr>
            <w:tcW w:w="988" w:type="dxa"/>
          </w:tcPr>
          <w:p w14:paraId="13B7965F" w14:textId="518CDD7A" w:rsidR="008652CE" w:rsidRDefault="008652CE" w:rsidP="008652CE">
            <w:pPr>
              <w:spacing w:before="60"/>
              <w:rPr>
                <w:rFonts w:asciiTheme="minorHAnsi" w:hAnsiTheme="minorHAnsi" w:cs="Arial"/>
                <w:sz w:val="22"/>
                <w:szCs w:val="22"/>
              </w:rPr>
            </w:pPr>
            <w:r w:rsidRPr="008015DD">
              <w:rPr>
                <w:rFonts w:asciiTheme="minorHAnsi" w:hAnsiTheme="minorHAnsi" w:cs="Arial"/>
                <w:sz w:val="22"/>
                <w:szCs w:val="22"/>
              </w:rPr>
              <w:t>v1.</w:t>
            </w:r>
            <w:r>
              <w:rPr>
                <w:rFonts w:asciiTheme="minorHAnsi" w:hAnsiTheme="minorHAnsi" w:cs="Arial"/>
                <w:sz w:val="22"/>
                <w:szCs w:val="22"/>
              </w:rPr>
              <w:t>20</w:t>
            </w:r>
          </w:p>
        </w:tc>
        <w:tc>
          <w:tcPr>
            <w:tcW w:w="2268" w:type="dxa"/>
          </w:tcPr>
          <w:p w14:paraId="05106886" w14:textId="1003ABFF" w:rsidR="008652CE" w:rsidRDefault="008652CE" w:rsidP="008652CE">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 (Accepted)</w:t>
            </w:r>
          </w:p>
        </w:tc>
        <w:tc>
          <w:tcPr>
            <w:tcW w:w="1417" w:type="dxa"/>
          </w:tcPr>
          <w:p w14:paraId="61867E05" w14:textId="77EA1DCA" w:rsidR="008652CE" w:rsidRDefault="008652CE" w:rsidP="008652CE">
            <w:pPr>
              <w:spacing w:before="60"/>
              <w:rPr>
                <w:rFonts w:asciiTheme="minorHAnsi" w:hAnsiTheme="minorHAnsi" w:cs="Arial"/>
                <w:noProof/>
                <w:sz w:val="22"/>
                <w:szCs w:val="22"/>
              </w:rPr>
            </w:pPr>
            <w:r>
              <w:rPr>
                <w:rFonts w:asciiTheme="minorHAnsi" w:hAnsiTheme="minorHAnsi" w:cs="Arial"/>
                <w:sz w:val="22"/>
                <w:szCs w:val="22"/>
              </w:rPr>
              <w:t>28</w:t>
            </w:r>
            <w:r w:rsidRPr="008015DD">
              <w:rPr>
                <w:rFonts w:asciiTheme="minorHAnsi" w:hAnsiTheme="minorHAnsi" w:cs="Arial"/>
                <w:sz w:val="22"/>
                <w:szCs w:val="22"/>
              </w:rPr>
              <w:t>/05/2025</w:t>
            </w:r>
          </w:p>
        </w:tc>
        <w:tc>
          <w:tcPr>
            <w:tcW w:w="4932" w:type="dxa"/>
          </w:tcPr>
          <w:p w14:paraId="3464349F" w14:textId="77777777" w:rsidR="008652CE" w:rsidRDefault="008652CE" w:rsidP="008652CE">
            <w:pPr>
              <w:spacing w:before="60"/>
              <w:rPr>
                <w:rFonts w:asciiTheme="minorHAnsi" w:hAnsiTheme="minorHAnsi" w:cs="Arial"/>
                <w:i/>
                <w:sz w:val="22"/>
                <w:szCs w:val="22"/>
              </w:rPr>
            </w:pPr>
            <w:r>
              <w:rPr>
                <w:rFonts w:asciiTheme="minorHAnsi" w:hAnsiTheme="minorHAnsi" w:cs="Arial"/>
                <w:i/>
                <w:sz w:val="22"/>
                <w:szCs w:val="22"/>
              </w:rPr>
              <w:t>Published on CIRCABC.</w:t>
            </w:r>
          </w:p>
          <w:p w14:paraId="7F9D7F7F" w14:textId="03439520" w:rsidR="008652CE" w:rsidRDefault="008652CE" w:rsidP="008652CE">
            <w:pPr>
              <w:spacing w:before="60"/>
              <w:rPr>
                <w:rFonts w:asciiTheme="minorHAnsi" w:hAnsiTheme="minorHAnsi" w:cs="Arial"/>
                <w:i/>
                <w:sz w:val="22"/>
                <w:szCs w:val="22"/>
              </w:rPr>
            </w:pPr>
            <w:r>
              <w:rPr>
                <w:rFonts w:asciiTheme="minorHAnsi" w:hAnsiTheme="minorHAnsi" w:cs="Arial"/>
                <w:i/>
                <w:sz w:val="22"/>
                <w:szCs w:val="22"/>
              </w:rPr>
              <w:t xml:space="preserve">Version considered as “Accepted by NPM” (after the review meeting </w:t>
            </w:r>
            <w:proofErr w:type="spellStart"/>
            <w:r>
              <w:rPr>
                <w:rFonts w:asciiTheme="minorHAnsi" w:hAnsiTheme="minorHAnsi" w:cs="Arial"/>
                <w:i/>
                <w:sz w:val="22"/>
                <w:szCs w:val="22"/>
              </w:rPr>
              <w:t>WebEx</w:t>
            </w:r>
            <w:proofErr w:type="spellEnd"/>
            <w:r>
              <w:rPr>
                <w:rFonts w:asciiTheme="minorHAnsi" w:hAnsiTheme="minorHAnsi" w:cs="Arial"/>
                <w:i/>
                <w:sz w:val="22"/>
                <w:szCs w:val="22"/>
              </w:rPr>
              <w:t xml:space="preserve"> on 28/05). Version cleaned, without APO, used to produce the DDNTA-6.4.1-v1.00.</w:t>
            </w:r>
          </w:p>
        </w:tc>
      </w:tr>
      <w:tr w:rsidR="002A2EBD" w:rsidRPr="002928D2" w14:paraId="43C45D8F" w14:textId="77777777" w:rsidTr="000854DD">
        <w:trPr>
          <w:trHeight w:val="284"/>
        </w:trPr>
        <w:tc>
          <w:tcPr>
            <w:tcW w:w="988" w:type="dxa"/>
          </w:tcPr>
          <w:p w14:paraId="20DB01E1" w14:textId="72785651" w:rsidR="002A2EBD" w:rsidRPr="008015DD" w:rsidRDefault="002A2EBD" w:rsidP="002A2EBD">
            <w:pPr>
              <w:spacing w:before="60"/>
              <w:rPr>
                <w:rFonts w:asciiTheme="minorHAnsi" w:hAnsiTheme="minorHAnsi" w:cs="Arial"/>
                <w:sz w:val="22"/>
                <w:szCs w:val="22"/>
              </w:rPr>
            </w:pPr>
            <w:r>
              <w:rPr>
                <w:rFonts w:asciiTheme="minorHAnsi" w:hAnsiTheme="minorHAnsi" w:cs="Arial"/>
                <w:sz w:val="22"/>
                <w:szCs w:val="22"/>
              </w:rPr>
              <w:t>v1.30</w:t>
            </w:r>
          </w:p>
        </w:tc>
        <w:tc>
          <w:tcPr>
            <w:tcW w:w="2268" w:type="dxa"/>
          </w:tcPr>
          <w:p w14:paraId="0CE3E032" w14:textId="06A6D493" w:rsidR="002A2EBD" w:rsidRDefault="002A2EBD" w:rsidP="002A2EBD">
            <w:pPr>
              <w:spacing w:before="60"/>
              <w:rPr>
                <w:rFonts w:asciiTheme="minorHAnsi" w:hAnsiTheme="minorHAnsi" w:cs="Arial"/>
                <w:sz w:val="22"/>
                <w:szCs w:val="22"/>
              </w:rPr>
            </w:pPr>
            <w:r>
              <w:rPr>
                <w:rFonts w:asciiTheme="minorHAnsi" w:hAnsiTheme="minorHAnsi" w:cs="Arial"/>
                <w:sz w:val="22"/>
                <w:szCs w:val="22"/>
              </w:rPr>
              <w:t>DDNTA_RFC ACCEPTED by NPM + implementation details</w:t>
            </w:r>
          </w:p>
        </w:tc>
        <w:tc>
          <w:tcPr>
            <w:tcW w:w="1417" w:type="dxa"/>
          </w:tcPr>
          <w:p w14:paraId="1D1C8E45" w14:textId="4935BCB4" w:rsidR="002A2EBD" w:rsidRDefault="002A2EBD" w:rsidP="002A2EBD">
            <w:pPr>
              <w:spacing w:before="60"/>
              <w:rPr>
                <w:rFonts w:asciiTheme="minorHAnsi" w:hAnsiTheme="minorHAnsi" w:cs="Arial"/>
                <w:sz w:val="22"/>
                <w:szCs w:val="22"/>
              </w:rPr>
            </w:pPr>
            <w:r>
              <w:rPr>
                <w:rFonts w:asciiTheme="minorHAnsi" w:hAnsiTheme="minorHAnsi" w:cs="Arial"/>
                <w:sz w:val="22"/>
                <w:szCs w:val="22"/>
              </w:rPr>
              <w:t>13</w:t>
            </w:r>
            <w:r w:rsidRPr="008015DD">
              <w:rPr>
                <w:rFonts w:asciiTheme="minorHAnsi" w:hAnsiTheme="minorHAnsi" w:cs="Arial"/>
                <w:sz w:val="22"/>
                <w:szCs w:val="22"/>
              </w:rPr>
              <w:t>/0</w:t>
            </w:r>
            <w:r>
              <w:rPr>
                <w:rFonts w:asciiTheme="minorHAnsi" w:hAnsiTheme="minorHAnsi" w:cs="Arial"/>
                <w:sz w:val="22"/>
                <w:szCs w:val="22"/>
              </w:rPr>
              <w:t>6</w:t>
            </w:r>
            <w:r w:rsidRPr="008015DD">
              <w:rPr>
                <w:rFonts w:asciiTheme="minorHAnsi" w:hAnsiTheme="minorHAnsi" w:cs="Arial"/>
                <w:sz w:val="22"/>
                <w:szCs w:val="22"/>
              </w:rPr>
              <w:t>/2025</w:t>
            </w:r>
          </w:p>
        </w:tc>
        <w:tc>
          <w:tcPr>
            <w:tcW w:w="4932" w:type="dxa"/>
          </w:tcPr>
          <w:p w14:paraId="2D953329" w14:textId="75C76610" w:rsidR="002A2EBD" w:rsidRPr="0035374E" w:rsidRDefault="002A2EBD" w:rsidP="002A2EBD">
            <w:pPr>
              <w:spacing w:before="60" w:line="259" w:lineRule="auto"/>
              <w:rPr>
                <w:rFonts w:asciiTheme="minorHAnsi" w:hAnsiTheme="minorHAnsi" w:cs="Arial"/>
                <w:i/>
                <w:color w:val="00B050"/>
                <w:sz w:val="22"/>
                <w:szCs w:val="22"/>
              </w:rPr>
            </w:pPr>
            <w:r w:rsidRPr="0035374E">
              <w:rPr>
                <w:rFonts w:asciiTheme="minorHAnsi" w:hAnsiTheme="minorHAnsi" w:cs="Arial"/>
                <w:i/>
                <w:color w:val="00B050"/>
                <w:sz w:val="22"/>
                <w:szCs w:val="22"/>
              </w:rPr>
              <w:t xml:space="preserve">Additional details included, to trace precisely the change applied </w:t>
            </w:r>
            <w:r w:rsidR="00993085">
              <w:rPr>
                <w:rFonts w:asciiTheme="minorHAnsi" w:hAnsiTheme="minorHAnsi" w:cs="Arial"/>
                <w:i/>
                <w:color w:val="00B050"/>
                <w:sz w:val="22"/>
                <w:szCs w:val="22"/>
              </w:rPr>
              <w:t xml:space="preserve">in </w:t>
            </w:r>
            <w:r w:rsidRPr="0035374E">
              <w:rPr>
                <w:rFonts w:asciiTheme="minorHAnsi" w:hAnsiTheme="minorHAnsi" w:cs="Arial"/>
                <w:i/>
                <w:color w:val="00B050"/>
                <w:sz w:val="22"/>
                <w:szCs w:val="22"/>
              </w:rPr>
              <w:t>DDNTA</w:t>
            </w:r>
            <w:r w:rsidR="00993085">
              <w:rPr>
                <w:rFonts w:asciiTheme="minorHAnsi" w:hAnsiTheme="minorHAnsi" w:cs="Arial"/>
                <w:i/>
                <w:color w:val="00B050"/>
                <w:sz w:val="22"/>
                <w:szCs w:val="22"/>
              </w:rPr>
              <w:t>-6.4.1-v0.10</w:t>
            </w:r>
            <w:r w:rsidRPr="0035374E">
              <w:rPr>
                <w:rFonts w:asciiTheme="minorHAnsi" w:hAnsiTheme="minorHAnsi" w:cs="Arial"/>
                <w:i/>
                <w:color w:val="00B050"/>
                <w:sz w:val="22"/>
                <w:szCs w:val="22"/>
              </w:rPr>
              <w:t xml:space="preserve"> </w:t>
            </w:r>
            <w:r w:rsidR="00993085">
              <w:rPr>
                <w:rFonts w:asciiTheme="minorHAnsi" w:hAnsiTheme="minorHAnsi" w:cs="Arial"/>
                <w:i/>
                <w:color w:val="00B050"/>
                <w:sz w:val="22"/>
                <w:szCs w:val="22"/>
              </w:rPr>
              <w:t>Main Document</w:t>
            </w:r>
            <w:r w:rsidRPr="0035374E">
              <w:rPr>
                <w:rFonts w:asciiTheme="minorHAnsi" w:hAnsiTheme="minorHAnsi" w:cs="Arial"/>
                <w:i/>
                <w:color w:val="00B050"/>
                <w:sz w:val="22"/>
                <w:szCs w:val="22"/>
              </w:rPr>
              <w:t xml:space="preserve">. </w:t>
            </w:r>
          </w:p>
          <w:p w14:paraId="6B8AB811" w14:textId="2EC79F45" w:rsidR="002A2EBD" w:rsidRDefault="002A2EBD" w:rsidP="002A2EBD">
            <w:pPr>
              <w:spacing w:before="60"/>
              <w:rPr>
                <w:rFonts w:asciiTheme="minorHAnsi" w:hAnsiTheme="minorHAnsi" w:cs="Arial"/>
                <w:i/>
                <w:sz w:val="22"/>
                <w:szCs w:val="22"/>
              </w:rPr>
            </w:pPr>
            <w:r w:rsidRPr="0035374E">
              <w:rPr>
                <w:rFonts w:asciiTheme="minorHAnsi" w:hAnsiTheme="minorHAnsi" w:cs="Arial"/>
                <w:i/>
                <w:color w:val="00B050"/>
                <w:sz w:val="22"/>
                <w:szCs w:val="22"/>
              </w:rPr>
              <w:t>(</w:t>
            </w:r>
            <w:r w:rsidRPr="00C15B03">
              <w:rPr>
                <w:rFonts w:asciiTheme="minorHAnsi" w:hAnsiTheme="minorHAnsi" w:cs="Arial"/>
                <w:i/>
                <w:sz w:val="22"/>
                <w:szCs w:val="22"/>
                <w:highlight w:val="green"/>
              </w:rPr>
              <w:t xml:space="preserve">see </w:t>
            </w:r>
            <w:r w:rsidR="007957B5">
              <w:rPr>
                <w:rFonts w:asciiTheme="minorHAnsi" w:hAnsiTheme="minorHAnsi" w:cs="Arial"/>
                <w:i/>
                <w:sz w:val="22"/>
                <w:szCs w:val="22"/>
                <w:highlight w:val="green"/>
              </w:rPr>
              <w:t>Text in green</w:t>
            </w:r>
            <w:r w:rsidRPr="0035374E">
              <w:rPr>
                <w:rFonts w:asciiTheme="minorHAnsi" w:hAnsiTheme="minorHAnsi" w:cs="Arial"/>
                <w:i/>
                <w:color w:val="00B050"/>
                <w:sz w:val="22"/>
                <w:szCs w:val="22"/>
              </w:rPr>
              <w:t>)</w:t>
            </w:r>
          </w:p>
        </w:tc>
      </w:tr>
    </w:tbl>
    <w:p w14:paraId="00DA89C7" w14:textId="50FDB3DF" w:rsidR="00F27864" w:rsidRPr="002928D2" w:rsidRDefault="00F27864" w:rsidP="00923F9A">
      <w:pPr>
        <w:autoSpaceDE w:val="0"/>
        <w:autoSpaceDN w:val="0"/>
        <w:adjustRightInd w:val="0"/>
        <w:rPr>
          <w:rFonts w:asciiTheme="minorHAnsi" w:hAnsiTheme="minorHAnsi" w:cs="Arial"/>
        </w:rPr>
      </w:pPr>
    </w:p>
    <w:sectPr w:rsidR="00F27864" w:rsidRPr="002928D2" w:rsidSect="00A3384E">
      <w:headerReference w:type="even" r:id="rId19"/>
      <w:headerReference w:type="default" r:id="rId20"/>
      <w:footerReference w:type="even" r:id="rId21"/>
      <w:footerReference w:type="default" r:id="rId22"/>
      <w:headerReference w:type="first" r:id="rId23"/>
      <w:footerReference w:type="first" r:id="rId24"/>
      <w:pgSz w:w="11907" w:h="16839" w:code="9"/>
      <w:pgMar w:top="993"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DESCHUYTENEER Tanguy (TAXUD-EXT)" w:date="2025-05-25T10:36:00Z" w:initials="TD">
    <w:p w14:paraId="756AC2A6" w14:textId="27FEDAE3" w:rsidR="00324364" w:rsidRDefault="00324364" w:rsidP="00324364">
      <w:pPr>
        <w:pStyle w:val="CommentText"/>
      </w:pPr>
      <w:r>
        <w:rPr>
          <w:rStyle w:val="CommentReference"/>
        </w:rPr>
        <w:annotationRef/>
      </w:r>
      <w:r>
        <w:rPr>
          <w:lang w:val="fr-BE"/>
        </w:rPr>
        <w:t>NA-HR:</w:t>
      </w:r>
    </w:p>
    <w:p w14:paraId="1BBA5DE2" w14:textId="77777777" w:rsidR="00324364" w:rsidRDefault="00324364" w:rsidP="00324364">
      <w:pPr>
        <w:pStyle w:val="CommentText"/>
      </w:pPr>
    </w:p>
    <w:p w14:paraId="57B05914" w14:textId="77777777" w:rsidR="00324364" w:rsidRDefault="00324364" w:rsidP="00324364">
      <w:pPr>
        <w:pStyle w:val="CommentText"/>
        <w:numPr>
          <w:ilvl w:val="0"/>
          <w:numId w:val="32"/>
        </w:numPr>
        <w:ind w:left="1080"/>
      </w:pPr>
      <w:r>
        <w:rPr>
          <w:b/>
          <w:bCs/>
          <w:lang w:val="hr-HR"/>
        </w:rPr>
        <w:t>Step 25 not changed</w:t>
      </w:r>
      <w:r>
        <w:rPr>
          <w:lang w:val="hr-HR"/>
        </w:rPr>
        <w:t xml:space="preserve">: According to the logic explained in the RFC and based on this particular case, the movement should conclude with the status </w:t>
      </w:r>
      <w:r>
        <w:rPr>
          <w:i/>
          <w:iCs/>
          <w:lang w:val="hr-HR"/>
        </w:rPr>
        <w:t>Frontier Crossing Refused</w:t>
      </w:r>
      <w:r>
        <w:rPr>
          <w:lang w:val="hr-HR"/>
        </w:rPr>
        <w:t xml:space="preserve"> rather than </w:t>
      </w:r>
      <w:r>
        <w:rPr>
          <w:i/>
          <w:iCs/>
          <w:lang w:val="hr-HR"/>
        </w:rPr>
        <w:t>Movement Stopped.</w:t>
      </w:r>
    </w:p>
    <w:p w14:paraId="23563407" w14:textId="77777777" w:rsidR="00324364" w:rsidRDefault="00324364" w:rsidP="00324364">
      <w:pPr>
        <w:pStyle w:val="CommentText"/>
        <w:ind w:left="1080"/>
      </w:pPr>
    </w:p>
    <w:p w14:paraId="3D16A944" w14:textId="77777777" w:rsidR="00324364" w:rsidRDefault="00324364" w:rsidP="00324364">
      <w:pPr>
        <w:pStyle w:val="CommentText"/>
        <w:ind w:left="1080"/>
      </w:pPr>
      <w:r>
        <w:rPr>
          <w:b/>
          <w:bCs/>
          <w:highlight w:val="green"/>
          <w:lang w:val="hr-HR"/>
        </w:rPr>
        <w:t xml:space="preserve">Step 25] </w:t>
      </w:r>
      <w:r>
        <w:rPr>
          <w:highlight w:val="green"/>
          <w:lang w:val="hr-HR"/>
        </w:rPr>
        <w:t xml:space="preserve">Following control at the Office of Transit-COFE for the ENS formalities and by also taking into consideration the risk analysis results for the transit movement, the Office of Transit-COFE decides NOT to allow the movement to cross the border. Therefore, the Office of Transit-COFE sends the ‘Rejection Crossing Frontier’ C_NCF_REJ (IE119) to the Office of Departure. The state of the movement is set to </w:t>
      </w:r>
      <w:hyperlink r:id="rId1" w:history="1">
        <w:r w:rsidRPr="00251424">
          <w:rPr>
            <w:rStyle w:val="Hyperlink"/>
            <w:highlight w:val="green"/>
            <w:lang w:val="hr-HR"/>
          </w:rPr>
          <w:t>Movement stopped</w:t>
        </w:r>
      </w:hyperlink>
    </w:p>
    <w:p w14:paraId="1DBBADFE" w14:textId="77777777" w:rsidR="00324364" w:rsidRDefault="00324364" w:rsidP="00324364">
      <w:pPr>
        <w:pStyle w:val="CommentText"/>
      </w:pPr>
    </w:p>
  </w:comment>
  <w:comment w:id="5" w:author="DESCHUYTENEER Tanguy (TAXUD-EXT)" w:date="2025-05-25T10:36:00Z" w:initials="TD">
    <w:p w14:paraId="3B8C6B7D" w14:textId="77777777" w:rsidR="00324364" w:rsidRDefault="00324364" w:rsidP="00324364">
      <w:pPr>
        <w:pStyle w:val="CommentText"/>
      </w:pPr>
      <w:r>
        <w:rPr>
          <w:rStyle w:val="CommentReference"/>
        </w:rPr>
        <w:annotationRef/>
      </w:r>
      <w:r>
        <w:rPr>
          <w:lang w:val="fr-BE"/>
        </w:rPr>
        <w:t>To be implemented --</w:t>
      </w:r>
    </w:p>
    <w:p w14:paraId="463D123E" w14:textId="77777777" w:rsidR="00324364" w:rsidRDefault="00324364" w:rsidP="00324364">
      <w:pPr>
        <w:pStyle w:val="CommentText"/>
      </w:pPr>
      <w:r>
        <w:rPr>
          <w:lang w:val="fr-BE"/>
        </w:rPr>
        <w:t>As per reviewer’s comment.</w:t>
      </w:r>
    </w:p>
  </w:comment>
  <w:comment w:id="6" w:author="DESCHUYTENEER Tanguy (TAXUD-EXT)" w:date="2025-06-16T02:17:00Z" w:initials="TD">
    <w:p w14:paraId="2ED9A55F" w14:textId="77777777" w:rsidR="002A2EBD" w:rsidRDefault="002A2EBD" w:rsidP="002A2EBD">
      <w:pPr>
        <w:pStyle w:val="CommentText"/>
      </w:pPr>
      <w:r>
        <w:rPr>
          <w:rStyle w:val="CommentReference"/>
        </w:rPr>
        <w:annotationRef/>
      </w:r>
      <w:r>
        <w:rPr>
          <w:lang w:val="fr-BE"/>
        </w:rPr>
        <w:t>Verified in DDNTA-6.4.0-v0.10.</w:t>
      </w:r>
    </w:p>
    <w:p w14:paraId="6EA9F9F0" w14:textId="77777777" w:rsidR="002A2EBD" w:rsidRDefault="002A2EBD" w:rsidP="002A2EBD">
      <w:pPr>
        <w:pStyle w:val="CommentText"/>
      </w:pPr>
    </w:p>
    <w:p w14:paraId="0F2ED7F5" w14:textId="77777777" w:rsidR="002A2EBD" w:rsidRDefault="002A2EBD" w:rsidP="002A2EBD">
      <w:pPr>
        <w:pStyle w:val="CommentText"/>
      </w:pPr>
      <w:r>
        <w:rPr>
          <w:lang w:val="fr-BE"/>
        </w:rPr>
        <w:t>Applied in section III.III.2.2.3.2 and in section IV.III.3.3.2.</w:t>
      </w:r>
    </w:p>
  </w:comment>
  <w:comment w:id="7" w:author="DESCHUYTENEER Tanguy (TAXUD-EXT)" w:date="2025-05-21T09:33:00Z" w:initials="TD">
    <w:p w14:paraId="4BCBF5E1" w14:textId="63ABBA2F" w:rsidR="00380A79" w:rsidRDefault="00380A79" w:rsidP="00380A79">
      <w:pPr>
        <w:pStyle w:val="CommentText"/>
      </w:pPr>
      <w:r>
        <w:rPr>
          <w:rStyle w:val="CommentReference"/>
        </w:rPr>
        <w:annotationRef/>
      </w:r>
      <w:r>
        <w:rPr>
          <w:lang w:val="fr-BE"/>
        </w:rPr>
        <w:t>NA-NO:</w:t>
      </w:r>
    </w:p>
    <w:p w14:paraId="6AA4987F" w14:textId="77777777" w:rsidR="00380A79" w:rsidRDefault="00380A79" w:rsidP="00380A79">
      <w:pPr>
        <w:pStyle w:val="CommentText"/>
      </w:pPr>
    </w:p>
    <w:p w14:paraId="477B1F38" w14:textId="77777777" w:rsidR="00380A79" w:rsidRDefault="00380A79" w:rsidP="00380A79">
      <w:pPr>
        <w:pStyle w:val="CommentText"/>
        <w:ind w:left="720"/>
      </w:pPr>
      <w:r>
        <w:t>1) The textual description and the state transition diagram do not agree.</w:t>
      </w:r>
    </w:p>
    <w:p w14:paraId="59699470" w14:textId="77777777" w:rsidR="00380A79" w:rsidRDefault="00380A79" w:rsidP="00380A79">
      <w:pPr>
        <w:pStyle w:val="CommentText"/>
        <w:ind w:left="720"/>
      </w:pPr>
    </w:p>
    <w:p w14:paraId="42707882" w14:textId="77777777" w:rsidR="00380A79" w:rsidRDefault="00380A79" w:rsidP="00380A79">
      <w:pPr>
        <w:pStyle w:val="CommentText"/>
        <w:ind w:left="720"/>
      </w:pPr>
      <w:r>
        <w:t>Specifically, the text states that the state transition to “Frontier-crossing refused” can occur when the status of the movement is under “Arrival accepted at the OoTra” or “Under control” (state applicable only for Opt-In NAs).</w:t>
      </w:r>
    </w:p>
    <w:p w14:paraId="6FCBFBAD" w14:textId="77777777" w:rsidR="00380A79" w:rsidRDefault="00380A79" w:rsidP="00380A79">
      <w:pPr>
        <w:pStyle w:val="CommentText"/>
        <w:ind w:left="720"/>
      </w:pPr>
    </w:p>
    <w:p w14:paraId="7F82FDA0" w14:textId="77777777" w:rsidR="00380A79" w:rsidRDefault="00380A79" w:rsidP="00380A79">
      <w:pPr>
        <w:pStyle w:val="CommentText"/>
        <w:ind w:left="720"/>
      </w:pPr>
      <w:r>
        <w:t>However, in the state transition diagram the state transition to “Frontier-crossing refused” is allowed from states ”ATR Rejected” or “Under control”.</w:t>
      </w:r>
    </w:p>
    <w:p w14:paraId="74815BD4" w14:textId="77777777" w:rsidR="00380A79" w:rsidRDefault="00380A79" w:rsidP="00380A79">
      <w:pPr>
        <w:pStyle w:val="CommentText"/>
      </w:pPr>
    </w:p>
  </w:comment>
  <w:comment w:id="8" w:author="DESCHUYTENEER Tanguy (TAXUD-EXT)" w:date="2025-05-22T13:18:00Z" w:initials="TD">
    <w:p w14:paraId="260BD002" w14:textId="77777777" w:rsidR="003F355E" w:rsidRDefault="004C5150" w:rsidP="003F355E">
      <w:pPr>
        <w:pStyle w:val="CommentText"/>
      </w:pPr>
      <w:r>
        <w:rPr>
          <w:rStyle w:val="CommentReference"/>
        </w:rPr>
        <w:annotationRef/>
      </w:r>
      <w:r w:rsidR="003F355E">
        <w:rPr>
          <w:highlight w:val="green"/>
          <w:lang w:val="fr-BE"/>
        </w:rPr>
        <w:t>IMPLEMENTATION DETAILS:</w:t>
      </w:r>
    </w:p>
    <w:p w14:paraId="2E37A57C" w14:textId="77777777" w:rsidR="003F355E" w:rsidRDefault="003F355E" w:rsidP="003F355E">
      <w:pPr>
        <w:pStyle w:val="CommentText"/>
      </w:pPr>
      <w:r>
        <w:rPr>
          <w:lang w:val="fr-BE"/>
        </w:rPr>
        <w:t>The text was adapted to reflect the new Figure 172.</w:t>
      </w:r>
    </w:p>
    <w:p w14:paraId="27D447D6" w14:textId="77777777" w:rsidR="003F355E" w:rsidRDefault="003F355E" w:rsidP="003F355E">
      <w:pPr>
        <w:pStyle w:val="CommentText"/>
      </w:pPr>
    </w:p>
    <w:p w14:paraId="4F08AF26" w14:textId="77777777" w:rsidR="003F355E" w:rsidRDefault="003F355E" w:rsidP="003F355E">
      <w:pPr>
        <w:pStyle w:val="CommentText"/>
      </w:pPr>
      <w:r>
        <w:rPr>
          <w:lang w:val="fr-BE"/>
        </w:rPr>
        <w:t>Traceability via the DDNTA_COMPARE file.</w:t>
      </w:r>
    </w:p>
  </w:comment>
  <w:comment w:id="9" w:author="DESCHUYTENEER Tanguy (TAXUD-EXT)" w:date="2025-05-25T10:56:00Z" w:initials="TD">
    <w:p w14:paraId="452DD99C" w14:textId="1970A634" w:rsidR="00266A9F" w:rsidRDefault="00266A9F" w:rsidP="00266A9F">
      <w:pPr>
        <w:pStyle w:val="CommentText"/>
      </w:pPr>
      <w:r>
        <w:rPr>
          <w:rStyle w:val="CommentReference"/>
        </w:rPr>
        <w:annotationRef/>
      </w:r>
      <w:r>
        <w:rPr>
          <w:lang w:val="fr-BE"/>
        </w:rPr>
        <w:t>NA-HR:</w:t>
      </w:r>
    </w:p>
    <w:p w14:paraId="0B0206D3" w14:textId="77777777" w:rsidR="00266A9F" w:rsidRDefault="00266A9F" w:rsidP="00266A9F">
      <w:pPr>
        <w:pStyle w:val="CommentText"/>
      </w:pPr>
    </w:p>
    <w:p w14:paraId="67CC7543" w14:textId="77777777" w:rsidR="00266A9F" w:rsidRDefault="00266A9F" w:rsidP="00266A9F">
      <w:pPr>
        <w:pStyle w:val="CommentText"/>
      </w:pPr>
      <w:r>
        <w:rPr>
          <w:lang w:val="hr-HR"/>
        </w:rPr>
        <w:t xml:space="preserve">Considering that, in cases where the movement ends with the status </w:t>
      </w:r>
      <w:r>
        <w:rPr>
          <w:i/>
          <w:iCs/>
          <w:lang w:val="hr-HR"/>
        </w:rPr>
        <w:t>Rejected Frontier Crossing</w:t>
      </w:r>
      <w:r>
        <w:rPr>
          <w:lang w:val="hr-HR"/>
        </w:rPr>
        <w:t xml:space="preserve"> at the transit office, the respective transit office must not become the actual destination office.</w:t>
      </w:r>
    </w:p>
    <w:p w14:paraId="29BB766A" w14:textId="77777777" w:rsidR="00266A9F" w:rsidRDefault="00266A9F" w:rsidP="00266A9F">
      <w:pPr>
        <w:pStyle w:val="CommentText"/>
      </w:pPr>
    </w:p>
    <w:p w14:paraId="259B0002" w14:textId="77777777" w:rsidR="00266A9F" w:rsidRDefault="00266A9F" w:rsidP="00266A9F">
      <w:pPr>
        <w:pStyle w:val="CommentText"/>
      </w:pPr>
      <w:r>
        <w:rPr>
          <w:lang w:val="hr-HR"/>
        </w:rPr>
        <w:t xml:space="preserve">Does this restriction apply only to the transit office with the status </w:t>
      </w:r>
      <w:r>
        <w:rPr>
          <w:i/>
          <w:iCs/>
          <w:lang w:val="hr-HR"/>
        </w:rPr>
        <w:t>Rejected Frontier Crossing</w:t>
      </w:r>
      <w:r>
        <w:rPr>
          <w:lang w:val="hr-HR"/>
        </w:rPr>
        <w:t>, or does it apply to all destination offices in that particular country — could you please confirm whether this is correct and update it in the RCF accordingly?</w:t>
      </w:r>
    </w:p>
  </w:comment>
  <w:comment w:id="10" w:author="DESCHUYTENEER Tanguy (TAXUD-EXT)" w:date="2025-05-25T11:00:00Z" w:initials="TD">
    <w:p w14:paraId="398E5D9F" w14:textId="77777777" w:rsidR="00266A9F" w:rsidRDefault="00266A9F" w:rsidP="00266A9F">
      <w:pPr>
        <w:pStyle w:val="CommentText"/>
      </w:pPr>
      <w:r>
        <w:rPr>
          <w:rStyle w:val="CommentReference"/>
        </w:rPr>
        <w:annotationRef/>
      </w:r>
      <w:r>
        <w:rPr>
          <w:lang w:val="fr-BE"/>
        </w:rPr>
        <w:t>Indeed, i</w:t>
      </w:r>
      <w:r>
        <w:rPr>
          <w:lang w:val="hr-HR"/>
        </w:rPr>
        <w:t>n cases where the movement ends with the status '</w:t>
      </w:r>
      <w:r>
        <w:rPr>
          <w:b/>
          <w:bCs/>
          <w:i/>
          <w:iCs/>
          <w:highlight w:val="yellow"/>
        </w:rPr>
        <w:t>'Frontier-crossing refused'</w:t>
      </w:r>
      <w:r>
        <w:rPr>
          <w:i/>
          <w:iCs/>
          <w:lang w:val="hr-HR"/>
        </w:rPr>
        <w:t>'</w:t>
      </w:r>
      <w:r>
        <w:rPr>
          <w:lang w:val="hr-HR"/>
        </w:rPr>
        <w:t xml:space="preserve"> at the transit office, the respective transit office must not become the actual destination office.</w:t>
      </w:r>
    </w:p>
    <w:p w14:paraId="25AA77A7" w14:textId="77777777" w:rsidR="00266A9F" w:rsidRDefault="00266A9F" w:rsidP="00266A9F">
      <w:pPr>
        <w:pStyle w:val="CommentText"/>
      </w:pPr>
      <w:r>
        <w:rPr>
          <w:lang w:val="hr-HR"/>
        </w:rPr>
        <w:t xml:space="preserve">This restriction also applies to any destination offices in that particular Contracting Party </w:t>
      </w:r>
      <w:r>
        <w:rPr>
          <w:lang w:val="fr-BE"/>
        </w:rPr>
        <w:t>because the movement is «pushed back»</w:t>
      </w:r>
      <w:r>
        <w:rPr>
          <w:lang w:val="hr-HR"/>
        </w:rPr>
        <w:t>.</w:t>
      </w:r>
    </w:p>
    <w:p w14:paraId="17BD01CF" w14:textId="77777777" w:rsidR="00266A9F" w:rsidRDefault="00266A9F" w:rsidP="00266A9F">
      <w:pPr>
        <w:pStyle w:val="CommentText"/>
      </w:pPr>
    </w:p>
    <w:p w14:paraId="71893D0C" w14:textId="77777777" w:rsidR="00266A9F" w:rsidRDefault="00266A9F" w:rsidP="00266A9F">
      <w:pPr>
        <w:pStyle w:val="CommentText"/>
      </w:pPr>
      <w:r>
        <w:rPr>
          <w:lang w:val="hr-HR"/>
        </w:rPr>
        <w:t>The RFC-Proposal will include this explicitly.</w:t>
      </w:r>
    </w:p>
  </w:comment>
  <w:comment w:id="11" w:author="DESCHUYTENEER Tanguy (TAXUD-EXT)" w:date="2025-06-16T02:31:00Z" w:initials="TD">
    <w:p w14:paraId="5AF25FFF" w14:textId="77777777" w:rsidR="003F355E" w:rsidRDefault="00386300" w:rsidP="003F355E">
      <w:pPr>
        <w:pStyle w:val="CommentText"/>
      </w:pPr>
      <w:r>
        <w:rPr>
          <w:rStyle w:val="CommentReference"/>
        </w:rPr>
        <w:annotationRef/>
      </w:r>
      <w:r w:rsidR="003F355E">
        <w:rPr>
          <w:highlight w:val="green"/>
          <w:lang w:val="fr-BE"/>
        </w:rPr>
        <w:t>EXTRA IMPLEMENTATION DETAILS:</w:t>
      </w:r>
      <w:r w:rsidR="003F355E">
        <w:rPr>
          <w:highlight w:val="green"/>
          <w:lang w:val="fr-BE"/>
        </w:rPr>
        <w:br/>
      </w:r>
      <w:r w:rsidR="003F355E">
        <w:rPr>
          <w:lang w:val="fr-BE"/>
        </w:rPr>
        <w:br/>
        <w:t>It is also clarified in DDNTA-6.4.1-v0.10 Main Document:</w:t>
      </w:r>
    </w:p>
    <w:p w14:paraId="1F59AC81" w14:textId="77777777" w:rsidR="003F355E" w:rsidRDefault="003F355E" w:rsidP="003F355E">
      <w:pPr>
        <w:pStyle w:val="CommentText"/>
      </w:pPr>
    </w:p>
    <w:p w14:paraId="57B67E40" w14:textId="77777777" w:rsidR="003F355E" w:rsidRDefault="003F355E" w:rsidP="003F355E">
      <w:pPr>
        <w:pStyle w:val="CommentText"/>
      </w:pPr>
      <w:r>
        <w:rPr>
          <w:i/>
          <w:iCs/>
          <w:lang w:val="en-IE"/>
        </w:rPr>
        <w:t xml:space="preserve">The ‘Rejection Crossing Frontier’ C_NCF_REJ (IE119) message shall </w:t>
      </w:r>
      <w:r>
        <w:rPr>
          <w:b/>
          <w:bCs/>
          <w:i/>
          <w:iCs/>
          <w:u w:val="single"/>
          <w:lang w:val="en-IE"/>
        </w:rPr>
        <w:t>not</w:t>
      </w:r>
      <w:r>
        <w:rPr>
          <w:i/>
          <w:iCs/>
          <w:lang w:val="en-IE"/>
        </w:rPr>
        <w:t xml:space="preserve"> be sent after a negative ‘Anticipated Transit Record Response’ C_ATR_RSP (IE115) has been received e.g. with the ATR rejection reason ‘7-Guarantee not valid’.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BBADFE" w15:done="0"/>
  <w15:commentEx w15:paraId="463D123E" w15:paraIdParent="1DBBADFE" w15:done="0"/>
  <w15:commentEx w15:paraId="0F2ED7F5" w15:paraIdParent="1DBBADFE" w15:done="0"/>
  <w15:commentEx w15:paraId="74815BD4" w15:done="0"/>
  <w15:commentEx w15:paraId="4F08AF26" w15:paraIdParent="74815BD4" w15:done="0"/>
  <w15:commentEx w15:paraId="259B0002" w15:done="0"/>
  <w15:commentEx w15:paraId="71893D0C" w15:paraIdParent="259B0002" w15:done="0"/>
  <w15:commentEx w15:paraId="57B67E40" w15:paraIdParent="259B00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8E0CA5C" w16cex:dateUtc="2025-05-25T08:36:00Z"/>
  <w16cex:commentExtensible w16cex:durableId="29D39D4E" w16cex:dateUtc="2025-05-25T08:36:00Z"/>
  <w16cex:commentExtensible w16cex:durableId="7410E8A6" w16cex:dateUtc="2025-06-16T00:17:00Z"/>
  <w16cex:commentExtensible w16cex:durableId="385D1207" w16cex:dateUtc="2025-05-21T07:33:00Z"/>
  <w16cex:commentExtensible w16cex:durableId="3DBFA3AC" w16cex:dateUtc="2025-05-22T11:18:00Z"/>
  <w16cex:commentExtensible w16cex:durableId="48888D62" w16cex:dateUtc="2025-05-25T08:56:00Z"/>
  <w16cex:commentExtensible w16cex:durableId="0D9CDC79" w16cex:dateUtc="2025-05-25T09:00:00Z"/>
  <w16cex:commentExtensible w16cex:durableId="272F943C" w16cex:dateUtc="2025-06-16T0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BBADFE" w16cid:durableId="38E0CA5C"/>
  <w16cid:commentId w16cid:paraId="463D123E" w16cid:durableId="29D39D4E"/>
  <w16cid:commentId w16cid:paraId="0F2ED7F5" w16cid:durableId="7410E8A6"/>
  <w16cid:commentId w16cid:paraId="74815BD4" w16cid:durableId="385D1207"/>
  <w16cid:commentId w16cid:paraId="4F08AF26" w16cid:durableId="3DBFA3AC"/>
  <w16cid:commentId w16cid:paraId="259B0002" w16cid:durableId="48888D62"/>
  <w16cid:commentId w16cid:paraId="71893D0C" w16cid:durableId="0D9CDC79"/>
  <w16cid:commentId w16cid:paraId="57B67E40" w16cid:durableId="272F94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F60CF" w14:textId="77777777" w:rsidR="0031260F" w:rsidRDefault="0031260F" w:rsidP="004D5D73">
      <w:r>
        <w:separator/>
      </w:r>
    </w:p>
  </w:endnote>
  <w:endnote w:type="continuationSeparator" w:id="0">
    <w:p w14:paraId="3E412657" w14:textId="77777777" w:rsidR="0031260F" w:rsidRDefault="0031260F" w:rsidP="004D5D73">
      <w:r>
        <w:continuationSeparator/>
      </w:r>
    </w:p>
  </w:endnote>
  <w:endnote w:type="continuationNotice" w:id="1">
    <w:p w14:paraId="1BEB5C70" w14:textId="77777777" w:rsidR="0031260F" w:rsidRDefault="003126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03C76" w14:textId="77777777" w:rsidR="0097541F" w:rsidRDefault="009754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6"/>
      <w:gridCol w:w="1458"/>
    </w:tblGrid>
    <w:tr w:rsidR="00D7448A" w:rsidRPr="00C80B22" w14:paraId="0253C7CC" w14:textId="77777777" w:rsidTr="00C80B22">
      <w:tc>
        <w:tcPr>
          <w:tcW w:w="8188" w:type="dxa"/>
        </w:tcPr>
        <w:p w14:paraId="725FBF4A" w14:textId="007FFAD8" w:rsidR="00D7448A" w:rsidRPr="00F56E6B" w:rsidRDefault="00F47C23"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6B4530">
            <w:rPr>
              <w:rFonts w:ascii="Arial" w:hAnsi="Arial" w:cs="Arial"/>
              <w:noProof/>
              <w:sz w:val="18"/>
              <w:szCs w:val="22"/>
              <w:lang w:eastAsia="en-US"/>
            </w:rPr>
            <w:t>RFC_NCTS-P6_</w:t>
          </w:r>
          <w:r w:rsidR="006B4530" w:rsidRPr="006B4530">
            <w:rPr>
              <w:rFonts w:ascii="Arial" w:hAnsi="Arial" w:cs="Arial"/>
              <w:noProof/>
              <w:sz w:val="18"/>
              <w:szCs w:val="22"/>
              <w:lang w:val="en-US" w:eastAsia="en-US"/>
            </w:rPr>
            <w:t>0308</w:t>
          </w:r>
          <w:r w:rsidR="006B4530">
            <w:rPr>
              <w:rFonts w:ascii="Arial" w:hAnsi="Arial" w:cs="Arial"/>
              <w:noProof/>
              <w:sz w:val="18"/>
              <w:szCs w:val="22"/>
              <w:lang w:eastAsia="en-US"/>
            </w:rPr>
            <w:t>_IAR-UCCNCTSP6-390-v1.30(SfA-Accepted by NPM+IMPL).docx</w:t>
          </w:r>
          <w:r>
            <w:rPr>
              <w:rFonts w:ascii="Arial" w:hAnsi="Arial" w:cs="Arial"/>
              <w:noProof/>
              <w:sz w:val="18"/>
              <w:szCs w:val="22"/>
              <w:lang w:eastAsia="en-US"/>
            </w:rPr>
            <w:fldChar w:fldCharType="end"/>
          </w:r>
        </w:p>
      </w:tc>
      <w:tc>
        <w:tcPr>
          <w:tcW w:w="1525" w:type="dxa"/>
        </w:tcPr>
        <w:p w14:paraId="5E3A6C26" w14:textId="36ADCE56"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bookmarkStart w:id="73" w:name="_Ref175030069"/>
          <w:bookmarkStart w:id="74" w:name="_Toc176256264"/>
          <w:bookmarkStart w:id="75" w:name="_Toc268771938"/>
          <w:bookmarkStart w:id="76" w:name="_Ref175030083"/>
        </w:p>
      </w:tc>
    </w:tr>
    <w:bookmarkEnd w:id="73"/>
    <w:bookmarkEnd w:id="74"/>
    <w:bookmarkEnd w:id="75"/>
    <w:bookmarkEnd w:id="76"/>
  </w:tbl>
  <w:p w14:paraId="6324965A" w14:textId="77777777" w:rsidR="00D7448A" w:rsidRPr="00C80B22" w:rsidRDefault="00D7448A">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7448A" w:rsidRPr="00C80B22" w14:paraId="2DED1938" w14:textId="77777777" w:rsidTr="00983563">
      <w:tc>
        <w:tcPr>
          <w:tcW w:w="7899" w:type="dxa"/>
        </w:tcPr>
        <w:p w14:paraId="71EC7701" w14:textId="35106104" w:rsidR="00D7448A" w:rsidRPr="000064CE" w:rsidRDefault="00A113D7" w:rsidP="00A113D7">
          <w:pPr>
            <w:pStyle w:val="Footer"/>
            <w:tabs>
              <w:tab w:val="clear" w:pos="4844"/>
              <w:tab w:val="clear" w:pos="9689"/>
              <w:tab w:val="left" w:pos="4452"/>
            </w:tabs>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4B1E3D">
            <w:rPr>
              <w:rFonts w:ascii="Arial" w:hAnsi="Arial" w:cs="Arial"/>
              <w:noProof/>
              <w:sz w:val="18"/>
              <w:szCs w:val="22"/>
              <w:lang w:eastAsia="en-US"/>
            </w:rPr>
            <w:t>RFC_NCTS-P6_</w:t>
          </w:r>
          <w:r w:rsidR="004B1E3D" w:rsidRPr="004B1E3D">
            <w:rPr>
              <w:rFonts w:ascii="Arial" w:hAnsi="Arial" w:cs="Arial"/>
              <w:noProof/>
              <w:sz w:val="18"/>
              <w:szCs w:val="22"/>
              <w:lang w:val="en-US" w:eastAsia="en-US"/>
            </w:rPr>
            <w:t>0308</w:t>
          </w:r>
          <w:r w:rsidR="004B1E3D">
            <w:rPr>
              <w:rFonts w:ascii="Arial" w:hAnsi="Arial" w:cs="Arial"/>
              <w:noProof/>
              <w:sz w:val="18"/>
              <w:szCs w:val="22"/>
              <w:lang w:eastAsia="en-US"/>
            </w:rPr>
            <w:t>_IAR-UCCNCTSP6-390-v1.04(SfR-NPM)</w:t>
          </w:r>
          <w:r w:rsidR="004B1E3D" w:rsidRPr="004B1E3D">
            <w:rPr>
              <w:rFonts w:ascii="Arial" w:hAnsi="Arial" w:cs="Arial"/>
              <w:noProof/>
              <w:sz w:val="18"/>
              <w:szCs w:val="22"/>
              <w:lang w:val="en-US" w:eastAsia="en-US"/>
            </w:rPr>
            <w:t>.</w:t>
          </w:r>
          <w:r w:rsidR="004B1E3D">
            <w:rPr>
              <w:rFonts w:ascii="Arial" w:hAnsi="Arial" w:cs="Arial"/>
              <w:noProof/>
              <w:sz w:val="18"/>
              <w:szCs w:val="22"/>
              <w:lang w:eastAsia="en-US"/>
            </w:rPr>
            <w:t>docx</w:t>
          </w:r>
          <w:r>
            <w:rPr>
              <w:rFonts w:ascii="Arial" w:hAnsi="Arial" w:cs="Arial"/>
              <w:noProof/>
              <w:sz w:val="18"/>
              <w:szCs w:val="22"/>
              <w:lang w:eastAsia="en-US"/>
            </w:rPr>
            <w:fldChar w:fldCharType="end"/>
          </w:r>
        </w:p>
      </w:tc>
      <w:tc>
        <w:tcPr>
          <w:tcW w:w="1848" w:type="dxa"/>
        </w:tcPr>
        <w:p w14:paraId="179E45EB" w14:textId="4D812CEE"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p>
      </w:tc>
    </w:tr>
  </w:tbl>
  <w:p w14:paraId="7BED52CE" w14:textId="77777777" w:rsidR="00D7448A" w:rsidRPr="00C80B22" w:rsidRDefault="00D7448A">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52BD3" w14:textId="77777777" w:rsidR="0031260F" w:rsidRDefault="0031260F" w:rsidP="004D5D73">
      <w:r>
        <w:separator/>
      </w:r>
    </w:p>
  </w:footnote>
  <w:footnote w:type="continuationSeparator" w:id="0">
    <w:p w14:paraId="648316C7" w14:textId="77777777" w:rsidR="0031260F" w:rsidRDefault="0031260F" w:rsidP="004D5D73">
      <w:r>
        <w:continuationSeparator/>
      </w:r>
    </w:p>
  </w:footnote>
  <w:footnote w:type="continuationNotice" w:id="1">
    <w:p w14:paraId="6D2D5609" w14:textId="77777777" w:rsidR="0031260F" w:rsidRDefault="003126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E587" w14:textId="263D8059" w:rsidR="008923DE" w:rsidRDefault="003F355E">
    <w:pPr>
      <w:pStyle w:val="Header"/>
    </w:pPr>
    <w:r>
      <w:rPr>
        <w:noProof/>
      </w:rPr>
      <w:pict w14:anchorId="36459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008360" o:spid="_x0000_s1026" type="#_x0000_t136" style="position:absolute;margin-left:0;margin-top:0;width:721.5pt;height:48pt;rotation:315;z-index:-251658239;mso-position-horizontal:center;mso-position-horizontal-relative:margin;mso-position-vertical:center;mso-position-vertical-relative:margin" o:allowincell="f" fillcolor="#00b050" stroked="f">
          <v:fill opacity=".5"/>
          <v:textpath style="font-family:&quot;EC Square Sans Cond Pro Medium&quot;;font-size:40pt" string="NCTS_RFC-List.44_0308_v1.30(ACC-NPM)+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2D337A8E" w:rsidR="00D7448A" w:rsidRDefault="003F355E" w:rsidP="00C80B22">
    <w:pPr>
      <w:pStyle w:val="Header"/>
      <w:jc w:val="both"/>
    </w:pPr>
    <w:r>
      <w:rPr>
        <w:noProof/>
      </w:rPr>
      <w:pict w14:anchorId="6F5BBB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008361" o:spid="_x0000_s1027" type="#_x0000_t136" style="position:absolute;left:0;text-align:left;margin-left:0;margin-top:0;width:721.5pt;height:48pt;rotation:315;z-index:-251658238;mso-position-horizontal:center;mso-position-horizontal-relative:margin;mso-position-vertical:center;mso-position-vertical-relative:margin" o:allowincell="f" fillcolor="#00b050" stroked="f">
          <v:fill opacity=".5"/>
          <v:textpath style="font-family:&quot;EC Square Sans Cond Pro Medium&quot;;font-size:40pt" string="NCTS_RFC-List.44_0308_v1.30(ACC-NPM)+IMPL"/>
          <w10:wrap anchorx="margin" anchory="margin"/>
        </v:shape>
      </w:pict>
    </w:r>
    <w:r w:rsidR="00D7448A">
      <w:rPr>
        <w:noProof/>
        <w:lang w:val="en-US"/>
      </w:rPr>
      <w:tab/>
    </w:r>
    <w:r w:rsidR="00D7448A">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EC3C2" w14:textId="147D8C25" w:rsidR="008923DE" w:rsidRDefault="003F355E">
    <w:pPr>
      <w:pStyle w:val="Header"/>
    </w:pPr>
    <w:r>
      <w:rPr>
        <w:noProof/>
      </w:rPr>
      <w:pict w14:anchorId="487D9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008359" o:spid="_x0000_s1025" type="#_x0000_t136" style="position:absolute;margin-left:0;margin-top:0;width:721.5pt;height:48pt;rotation:315;z-index:-251658240;mso-position-horizontal:center;mso-position-horizontal-relative:margin;mso-position-vertical:center;mso-position-vertical-relative:margin" o:allowincell="f" fillcolor="#00b050" stroked="f">
          <v:fill opacity=".5"/>
          <v:textpath style="font-family:&quot;EC Square Sans Cond Pro Medium&quot;;font-size:40pt" string="NCTS_RFC-List.44_0308_v1.30(ACC-NPM)+IMP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383"/>
    <w:multiLevelType w:val="hybridMultilevel"/>
    <w:tmpl w:val="75E42B5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A04744"/>
    <w:multiLevelType w:val="hybridMultilevel"/>
    <w:tmpl w:val="A2983D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775959"/>
    <w:multiLevelType w:val="singleLevel"/>
    <w:tmpl w:val="18107992"/>
    <w:lvl w:ilvl="0">
      <w:start w:val="1"/>
      <w:numFmt w:val="bullet"/>
      <w:pStyle w:val="bullet1"/>
      <w:lvlText w:val=""/>
      <w:lvlJc w:val="left"/>
      <w:pPr>
        <w:tabs>
          <w:tab w:val="num" w:pos="360"/>
        </w:tabs>
        <w:ind w:left="340" w:hanging="340"/>
      </w:pPr>
      <w:rPr>
        <w:rFonts w:ascii="Symbol" w:hAnsi="Symbol" w:hint="default"/>
      </w:rPr>
    </w:lvl>
  </w:abstractNum>
  <w:abstractNum w:abstractNumId="3"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C80B3A"/>
    <w:multiLevelType w:val="hybridMultilevel"/>
    <w:tmpl w:val="AF4A25B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B6A02DE"/>
    <w:multiLevelType w:val="hybridMultilevel"/>
    <w:tmpl w:val="56EC275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2BF4B5D"/>
    <w:multiLevelType w:val="hybridMultilevel"/>
    <w:tmpl w:val="EFCE6C50"/>
    <w:lvl w:ilvl="0" w:tplc="9364CBF8">
      <w:start w:val="1"/>
      <w:numFmt w:val="upperLetter"/>
      <w:lvlText w:val="%1."/>
      <w:lvlJc w:val="left"/>
      <w:pPr>
        <w:ind w:left="1020" w:hanging="360"/>
      </w:pPr>
    </w:lvl>
    <w:lvl w:ilvl="1" w:tplc="6EA40B64">
      <w:start w:val="1"/>
      <w:numFmt w:val="upperLetter"/>
      <w:lvlText w:val="%2."/>
      <w:lvlJc w:val="left"/>
      <w:pPr>
        <w:ind w:left="1020" w:hanging="360"/>
      </w:pPr>
    </w:lvl>
    <w:lvl w:ilvl="2" w:tplc="7F2AD3CE">
      <w:start w:val="1"/>
      <w:numFmt w:val="upperLetter"/>
      <w:lvlText w:val="%3."/>
      <w:lvlJc w:val="left"/>
      <w:pPr>
        <w:ind w:left="1020" w:hanging="360"/>
      </w:pPr>
    </w:lvl>
    <w:lvl w:ilvl="3" w:tplc="26BC4C76">
      <w:start w:val="1"/>
      <w:numFmt w:val="upperLetter"/>
      <w:lvlText w:val="%4."/>
      <w:lvlJc w:val="left"/>
      <w:pPr>
        <w:ind w:left="1020" w:hanging="360"/>
      </w:pPr>
    </w:lvl>
    <w:lvl w:ilvl="4" w:tplc="C422DEA4">
      <w:start w:val="1"/>
      <w:numFmt w:val="upperLetter"/>
      <w:lvlText w:val="%5."/>
      <w:lvlJc w:val="left"/>
      <w:pPr>
        <w:ind w:left="1020" w:hanging="360"/>
      </w:pPr>
    </w:lvl>
    <w:lvl w:ilvl="5" w:tplc="C874B302">
      <w:start w:val="1"/>
      <w:numFmt w:val="upperLetter"/>
      <w:lvlText w:val="%6."/>
      <w:lvlJc w:val="left"/>
      <w:pPr>
        <w:ind w:left="1020" w:hanging="360"/>
      </w:pPr>
    </w:lvl>
    <w:lvl w:ilvl="6" w:tplc="ED4AEC8C">
      <w:start w:val="1"/>
      <w:numFmt w:val="upperLetter"/>
      <w:lvlText w:val="%7."/>
      <w:lvlJc w:val="left"/>
      <w:pPr>
        <w:ind w:left="1020" w:hanging="360"/>
      </w:pPr>
    </w:lvl>
    <w:lvl w:ilvl="7" w:tplc="7826C7EA">
      <w:start w:val="1"/>
      <w:numFmt w:val="upperLetter"/>
      <w:lvlText w:val="%8."/>
      <w:lvlJc w:val="left"/>
      <w:pPr>
        <w:ind w:left="1020" w:hanging="360"/>
      </w:pPr>
    </w:lvl>
    <w:lvl w:ilvl="8" w:tplc="EB269C22">
      <w:start w:val="1"/>
      <w:numFmt w:val="upperLetter"/>
      <w:lvlText w:val="%9."/>
      <w:lvlJc w:val="left"/>
      <w:pPr>
        <w:ind w:left="1020" w:hanging="360"/>
      </w:pPr>
    </w:lvl>
  </w:abstractNum>
  <w:abstractNum w:abstractNumId="7" w15:restartNumberingAfterBreak="0">
    <w:nsid w:val="16DE7FD2"/>
    <w:multiLevelType w:val="hybridMultilevel"/>
    <w:tmpl w:val="1BFE20C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7007F22"/>
    <w:multiLevelType w:val="hybridMultilevel"/>
    <w:tmpl w:val="1916B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7BC2A76"/>
    <w:multiLevelType w:val="hybridMultilevel"/>
    <w:tmpl w:val="E03CF37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ADD54BC"/>
    <w:multiLevelType w:val="hybridMultilevel"/>
    <w:tmpl w:val="B1CC67BA"/>
    <w:lvl w:ilvl="0" w:tplc="7C044D24">
      <w:numFmt w:val="bullet"/>
      <w:lvlText w:val=""/>
      <w:lvlJc w:val="left"/>
      <w:pPr>
        <w:ind w:left="720" w:hanging="360"/>
      </w:pPr>
      <w:rPr>
        <w:rFonts w:ascii="Wingdings" w:eastAsia="Times New Roman" w:hAnsi="Wingdings"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5BC6561"/>
    <w:multiLevelType w:val="hybridMultilevel"/>
    <w:tmpl w:val="4B10FEF2"/>
    <w:lvl w:ilvl="0" w:tplc="F8FA354C">
      <w:start w:val="2"/>
      <w:numFmt w:val="bullet"/>
      <w:lvlText w:val="-"/>
      <w:lvlJc w:val="left"/>
      <w:pPr>
        <w:ind w:left="1800" w:hanging="360"/>
      </w:pPr>
      <w:rPr>
        <w:rFonts w:ascii="Aptos" w:eastAsia="Aptos" w:hAnsi="Aptos"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EB35869"/>
    <w:multiLevelType w:val="hybridMultilevel"/>
    <w:tmpl w:val="1BA02674"/>
    <w:lvl w:ilvl="0" w:tplc="937CAA9C">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97006"/>
    <w:multiLevelType w:val="hybridMultilevel"/>
    <w:tmpl w:val="EAA8F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E65423"/>
    <w:multiLevelType w:val="hybridMultilevel"/>
    <w:tmpl w:val="F21E07A6"/>
    <w:lvl w:ilvl="0" w:tplc="B300BA8E">
      <w:start w:val="1"/>
      <w:numFmt w:val="decimal"/>
      <w:lvlText w:val="%1."/>
      <w:lvlJc w:val="left"/>
      <w:pPr>
        <w:ind w:left="1800" w:hanging="360"/>
      </w:pPr>
    </w:lvl>
    <w:lvl w:ilvl="1" w:tplc="50D69092">
      <w:start w:val="1"/>
      <w:numFmt w:val="decimal"/>
      <w:lvlText w:val="%2."/>
      <w:lvlJc w:val="left"/>
      <w:pPr>
        <w:ind w:left="1800" w:hanging="360"/>
      </w:pPr>
    </w:lvl>
    <w:lvl w:ilvl="2" w:tplc="B4C2E92A">
      <w:start w:val="1"/>
      <w:numFmt w:val="decimal"/>
      <w:lvlText w:val="%3."/>
      <w:lvlJc w:val="left"/>
      <w:pPr>
        <w:ind w:left="1800" w:hanging="360"/>
      </w:pPr>
    </w:lvl>
    <w:lvl w:ilvl="3" w:tplc="72081B44">
      <w:start w:val="1"/>
      <w:numFmt w:val="decimal"/>
      <w:lvlText w:val="%4."/>
      <w:lvlJc w:val="left"/>
      <w:pPr>
        <w:ind w:left="1800" w:hanging="360"/>
      </w:pPr>
    </w:lvl>
    <w:lvl w:ilvl="4" w:tplc="48C0805C">
      <w:start w:val="1"/>
      <w:numFmt w:val="decimal"/>
      <w:lvlText w:val="%5."/>
      <w:lvlJc w:val="left"/>
      <w:pPr>
        <w:ind w:left="1800" w:hanging="360"/>
      </w:pPr>
    </w:lvl>
    <w:lvl w:ilvl="5" w:tplc="E87A25A6">
      <w:start w:val="1"/>
      <w:numFmt w:val="decimal"/>
      <w:lvlText w:val="%6."/>
      <w:lvlJc w:val="left"/>
      <w:pPr>
        <w:ind w:left="1800" w:hanging="360"/>
      </w:pPr>
    </w:lvl>
    <w:lvl w:ilvl="6" w:tplc="B37C08FA">
      <w:start w:val="1"/>
      <w:numFmt w:val="decimal"/>
      <w:lvlText w:val="%7."/>
      <w:lvlJc w:val="left"/>
      <w:pPr>
        <w:ind w:left="1800" w:hanging="360"/>
      </w:pPr>
    </w:lvl>
    <w:lvl w:ilvl="7" w:tplc="99D28404">
      <w:start w:val="1"/>
      <w:numFmt w:val="decimal"/>
      <w:lvlText w:val="%8."/>
      <w:lvlJc w:val="left"/>
      <w:pPr>
        <w:ind w:left="1800" w:hanging="360"/>
      </w:pPr>
    </w:lvl>
    <w:lvl w:ilvl="8" w:tplc="338E40EA">
      <w:start w:val="1"/>
      <w:numFmt w:val="decimal"/>
      <w:lvlText w:val="%9."/>
      <w:lvlJc w:val="left"/>
      <w:pPr>
        <w:ind w:left="1800" w:hanging="360"/>
      </w:pPr>
    </w:lvl>
  </w:abstractNum>
  <w:abstractNum w:abstractNumId="15" w15:restartNumberingAfterBreak="0">
    <w:nsid w:val="35DD1627"/>
    <w:multiLevelType w:val="hybridMultilevel"/>
    <w:tmpl w:val="3286CAF8"/>
    <w:lvl w:ilvl="0" w:tplc="4824D9C2">
      <w:start w:val="1"/>
      <w:numFmt w:val="upperLetter"/>
      <w:lvlText w:val="%1."/>
      <w:lvlJc w:val="left"/>
      <w:pPr>
        <w:ind w:left="720" w:hanging="360"/>
      </w:pPr>
    </w:lvl>
    <w:lvl w:ilvl="1" w:tplc="63CA9B4A">
      <w:start w:val="1"/>
      <w:numFmt w:val="upperLetter"/>
      <w:lvlText w:val="%2."/>
      <w:lvlJc w:val="left"/>
      <w:pPr>
        <w:ind w:left="720" w:hanging="360"/>
      </w:pPr>
    </w:lvl>
    <w:lvl w:ilvl="2" w:tplc="E2F6984C">
      <w:start w:val="1"/>
      <w:numFmt w:val="upperLetter"/>
      <w:lvlText w:val="%3."/>
      <w:lvlJc w:val="left"/>
      <w:pPr>
        <w:ind w:left="720" w:hanging="360"/>
      </w:pPr>
    </w:lvl>
    <w:lvl w:ilvl="3" w:tplc="3E6E7DAE">
      <w:start w:val="1"/>
      <w:numFmt w:val="upperLetter"/>
      <w:lvlText w:val="%4."/>
      <w:lvlJc w:val="left"/>
      <w:pPr>
        <w:ind w:left="720" w:hanging="360"/>
      </w:pPr>
    </w:lvl>
    <w:lvl w:ilvl="4" w:tplc="E006E502">
      <w:start w:val="1"/>
      <w:numFmt w:val="upperLetter"/>
      <w:lvlText w:val="%5."/>
      <w:lvlJc w:val="left"/>
      <w:pPr>
        <w:ind w:left="720" w:hanging="360"/>
      </w:pPr>
    </w:lvl>
    <w:lvl w:ilvl="5" w:tplc="36E2DE1E">
      <w:start w:val="1"/>
      <w:numFmt w:val="upperLetter"/>
      <w:lvlText w:val="%6."/>
      <w:lvlJc w:val="left"/>
      <w:pPr>
        <w:ind w:left="720" w:hanging="360"/>
      </w:pPr>
    </w:lvl>
    <w:lvl w:ilvl="6" w:tplc="ABD6D7F8">
      <w:start w:val="1"/>
      <w:numFmt w:val="upperLetter"/>
      <w:lvlText w:val="%7."/>
      <w:lvlJc w:val="left"/>
      <w:pPr>
        <w:ind w:left="720" w:hanging="360"/>
      </w:pPr>
    </w:lvl>
    <w:lvl w:ilvl="7" w:tplc="E0768BBE">
      <w:start w:val="1"/>
      <w:numFmt w:val="upperLetter"/>
      <w:lvlText w:val="%8."/>
      <w:lvlJc w:val="left"/>
      <w:pPr>
        <w:ind w:left="720" w:hanging="360"/>
      </w:pPr>
    </w:lvl>
    <w:lvl w:ilvl="8" w:tplc="91783210">
      <w:start w:val="1"/>
      <w:numFmt w:val="upperLetter"/>
      <w:lvlText w:val="%9."/>
      <w:lvlJc w:val="left"/>
      <w:pPr>
        <w:ind w:left="720" w:hanging="360"/>
      </w:pPr>
    </w:lvl>
  </w:abstractNum>
  <w:abstractNum w:abstractNumId="16" w15:restartNumberingAfterBreak="0">
    <w:nsid w:val="3687172E"/>
    <w:multiLevelType w:val="hybridMultilevel"/>
    <w:tmpl w:val="2A426E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8C50FF0"/>
    <w:multiLevelType w:val="hybridMultilevel"/>
    <w:tmpl w:val="31308D8C"/>
    <w:lvl w:ilvl="0" w:tplc="F8FA354C">
      <w:start w:val="2"/>
      <w:numFmt w:val="bullet"/>
      <w:lvlText w:val="-"/>
      <w:lvlJc w:val="left"/>
      <w:pPr>
        <w:ind w:left="1800" w:hanging="360"/>
      </w:pPr>
      <w:rPr>
        <w:rFonts w:ascii="Aptos" w:eastAsia="Aptos" w:hAnsi="Aptos" w:cs="Calibri"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8" w15:restartNumberingAfterBreak="0">
    <w:nsid w:val="3C640150"/>
    <w:multiLevelType w:val="hybridMultilevel"/>
    <w:tmpl w:val="E676BE72"/>
    <w:lvl w:ilvl="0" w:tplc="BA3873BC">
      <w:start w:val="1"/>
      <w:numFmt w:val="decimal"/>
      <w:lvlText w:val="%1."/>
      <w:lvlJc w:val="left"/>
      <w:pPr>
        <w:ind w:left="1080" w:hanging="360"/>
      </w:pPr>
      <w:rPr>
        <w:rFonts w:hint="default"/>
      </w:rPr>
    </w:lvl>
    <w:lvl w:ilvl="1" w:tplc="080C0019">
      <w:start w:val="1"/>
      <w:numFmt w:val="lowerLetter"/>
      <w:lvlText w:val="%2."/>
      <w:lvlJc w:val="left"/>
      <w:pPr>
        <w:ind w:left="1800" w:hanging="360"/>
      </w:pPr>
    </w:lvl>
    <w:lvl w:ilvl="2" w:tplc="080C001B">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42C24CFF"/>
    <w:multiLevelType w:val="hybridMultilevel"/>
    <w:tmpl w:val="94FAB856"/>
    <w:lvl w:ilvl="0" w:tplc="04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8924513"/>
    <w:multiLevelType w:val="hybridMultilevel"/>
    <w:tmpl w:val="5B68FF50"/>
    <w:lvl w:ilvl="0" w:tplc="04090017">
      <w:start w:val="1"/>
      <w:numFmt w:val="lowerLetter"/>
      <w:lvlText w:val="%1)"/>
      <w:lvlJc w:val="left"/>
      <w:pPr>
        <w:ind w:left="2311" w:hanging="360"/>
      </w:pPr>
    </w:lvl>
    <w:lvl w:ilvl="1" w:tplc="04090019" w:tentative="1">
      <w:start w:val="1"/>
      <w:numFmt w:val="lowerLetter"/>
      <w:lvlText w:val="%2."/>
      <w:lvlJc w:val="left"/>
      <w:pPr>
        <w:ind w:left="3031" w:hanging="360"/>
      </w:pPr>
    </w:lvl>
    <w:lvl w:ilvl="2" w:tplc="0409001B" w:tentative="1">
      <w:start w:val="1"/>
      <w:numFmt w:val="lowerRoman"/>
      <w:lvlText w:val="%3."/>
      <w:lvlJc w:val="right"/>
      <w:pPr>
        <w:ind w:left="3751" w:hanging="180"/>
      </w:pPr>
    </w:lvl>
    <w:lvl w:ilvl="3" w:tplc="0409000F" w:tentative="1">
      <w:start w:val="1"/>
      <w:numFmt w:val="decimal"/>
      <w:lvlText w:val="%4."/>
      <w:lvlJc w:val="left"/>
      <w:pPr>
        <w:ind w:left="4471" w:hanging="360"/>
      </w:pPr>
    </w:lvl>
    <w:lvl w:ilvl="4" w:tplc="04090019" w:tentative="1">
      <w:start w:val="1"/>
      <w:numFmt w:val="lowerLetter"/>
      <w:lvlText w:val="%5."/>
      <w:lvlJc w:val="left"/>
      <w:pPr>
        <w:ind w:left="5191" w:hanging="360"/>
      </w:pPr>
    </w:lvl>
    <w:lvl w:ilvl="5" w:tplc="0409001B" w:tentative="1">
      <w:start w:val="1"/>
      <w:numFmt w:val="lowerRoman"/>
      <w:lvlText w:val="%6."/>
      <w:lvlJc w:val="right"/>
      <w:pPr>
        <w:ind w:left="5911" w:hanging="180"/>
      </w:pPr>
    </w:lvl>
    <w:lvl w:ilvl="6" w:tplc="0409000F" w:tentative="1">
      <w:start w:val="1"/>
      <w:numFmt w:val="decimal"/>
      <w:lvlText w:val="%7."/>
      <w:lvlJc w:val="left"/>
      <w:pPr>
        <w:ind w:left="6631" w:hanging="360"/>
      </w:pPr>
    </w:lvl>
    <w:lvl w:ilvl="7" w:tplc="04090019" w:tentative="1">
      <w:start w:val="1"/>
      <w:numFmt w:val="lowerLetter"/>
      <w:lvlText w:val="%8."/>
      <w:lvlJc w:val="left"/>
      <w:pPr>
        <w:ind w:left="7351" w:hanging="360"/>
      </w:pPr>
    </w:lvl>
    <w:lvl w:ilvl="8" w:tplc="0409001B" w:tentative="1">
      <w:start w:val="1"/>
      <w:numFmt w:val="lowerRoman"/>
      <w:lvlText w:val="%9."/>
      <w:lvlJc w:val="right"/>
      <w:pPr>
        <w:ind w:left="8071" w:hanging="180"/>
      </w:pPr>
    </w:lvl>
  </w:abstractNum>
  <w:abstractNum w:abstractNumId="21" w15:restartNumberingAfterBreak="0">
    <w:nsid w:val="52C04B51"/>
    <w:multiLevelType w:val="hybridMultilevel"/>
    <w:tmpl w:val="61A0CC96"/>
    <w:lvl w:ilvl="0" w:tplc="96748C5C">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2502A7"/>
    <w:multiLevelType w:val="hybridMultilevel"/>
    <w:tmpl w:val="D81C50E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56287E9C"/>
    <w:multiLevelType w:val="hybridMultilevel"/>
    <w:tmpl w:val="3A4CDE3A"/>
    <w:lvl w:ilvl="0" w:tplc="74B47D02">
      <w:start w:val="1"/>
      <w:numFmt w:val="bullet"/>
      <w:lvlText w:val="-"/>
      <w:lvlJc w:val="left"/>
      <w:pPr>
        <w:ind w:left="720" w:hanging="360"/>
      </w:pPr>
      <w:rPr>
        <w:rFonts w:ascii="Cambria" w:eastAsia="Calibri" w:hAnsi="Cambria"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2CA1CCC"/>
    <w:multiLevelType w:val="hybridMultilevel"/>
    <w:tmpl w:val="E540724A"/>
    <w:lvl w:ilvl="0" w:tplc="FFFFFFFF">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3865BAF"/>
    <w:multiLevelType w:val="hybridMultilevel"/>
    <w:tmpl w:val="28D009E8"/>
    <w:lvl w:ilvl="0" w:tplc="04090001">
      <w:start w:val="1"/>
      <w:numFmt w:val="bullet"/>
      <w:lvlText w:val=""/>
      <w:lvlJc w:val="left"/>
      <w:pPr>
        <w:ind w:left="1461" w:hanging="360"/>
      </w:pPr>
      <w:rPr>
        <w:rFonts w:ascii="Symbol" w:hAnsi="Symbol" w:hint="default"/>
      </w:rPr>
    </w:lvl>
    <w:lvl w:ilvl="1" w:tplc="04090003" w:tentative="1">
      <w:start w:val="1"/>
      <w:numFmt w:val="bullet"/>
      <w:lvlText w:val="o"/>
      <w:lvlJc w:val="left"/>
      <w:pPr>
        <w:ind w:left="2181" w:hanging="360"/>
      </w:pPr>
      <w:rPr>
        <w:rFonts w:ascii="Courier New" w:hAnsi="Courier New" w:cs="Courier New" w:hint="default"/>
      </w:rPr>
    </w:lvl>
    <w:lvl w:ilvl="2" w:tplc="04090005" w:tentative="1">
      <w:start w:val="1"/>
      <w:numFmt w:val="bullet"/>
      <w:lvlText w:val=""/>
      <w:lvlJc w:val="left"/>
      <w:pPr>
        <w:ind w:left="2901" w:hanging="360"/>
      </w:pPr>
      <w:rPr>
        <w:rFonts w:ascii="Wingdings" w:hAnsi="Wingdings" w:hint="default"/>
      </w:rPr>
    </w:lvl>
    <w:lvl w:ilvl="3" w:tplc="04090001" w:tentative="1">
      <w:start w:val="1"/>
      <w:numFmt w:val="bullet"/>
      <w:lvlText w:val=""/>
      <w:lvlJc w:val="left"/>
      <w:pPr>
        <w:ind w:left="3621" w:hanging="360"/>
      </w:pPr>
      <w:rPr>
        <w:rFonts w:ascii="Symbol" w:hAnsi="Symbol" w:hint="default"/>
      </w:rPr>
    </w:lvl>
    <w:lvl w:ilvl="4" w:tplc="04090003" w:tentative="1">
      <w:start w:val="1"/>
      <w:numFmt w:val="bullet"/>
      <w:lvlText w:val="o"/>
      <w:lvlJc w:val="left"/>
      <w:pPr>
        <w:ind w:left="4341" w:hanging="360"/>
      </w:pPr>
      <w:rPr>
        <w:rFonts w:ascii="Courier New" w:hAnsi="Courier New" w:cs="Courier New" w:hint="default"/>
      </w:rPr>
    </w:lvl>
    <w:lvl w:ilvl="5" w:tplc="04090005" w:tentative="1">
      <w:start w:val="1"/>
      <w:numFmt w:val="bullet"/>
      <w:lvlText w:val=""/>
      <w:lvlJc w:val="left"/>
      <w:pPr>
        <w:ind w:left="5061" w:hanging="360"/>
      </w:pPr>
      <w:rPr>
        <w:rFonts w:ascii="Wingdings" w:hAnsi="Wingdings" w:hint="default"/>
      </w:rPr>
    </w:lvl>
    <w:lvl w:ilvl="6" w:tplc="04090001" w:tentative="1">
      <w:start w:val="1"/>
      <w:numFmt w:val="bullet"/>
      <w:lvlText w:val=""/>
      <w:lvlJc w:val="left"/>
      <w:pPr>
        <w:ind w:left="5781" w:hanging="360"/>
      </w:pPr>
      <w:rPr>
        <w:rFonts w:ascii="Symbol" w:hAnsi="Symbol" w:hint="default"/>
      </w:rPr>
    </w:lvl>
    <w:lvl w:ilvl="7" w:tplc="04090003" w:tentative="1">
      <w:start w:val="1"/>
      <w:numFmt w:val="bullet"/>
      <w:lvlText w:val="o"/>
      <w:lvlJc w:val="left"/>
      <w:pPr>
        <w:ind w:left="6501" w:hanging="360"/>
      </w:pPr>
      <w:rPr>
        <w:rFonts w:ascii="Courier New" w:hAnsi="Courier New" w:cs="Courier New" w:hint="default"/>
      </w:rPr>
    </w:lvl>
    <w:lvl w:ilvl="8" w:tplc="04090005" w:tentative="1">
      <w:start w:val="1"/>
      <w:numFmt w:val="bullet"/>
      <w:lvlText w:val=""/>
      <w:lvlJc w:val="left"/>
      <w:pPr>
        <w:ind w:left="7221" w:hanging="360"/>
      </w:pPr>
      <w:rPr>
        <w:rFonts w:ascii="Wingdings" w:hAnsi="Wingdings" w:hint="default"/>
      </w:rPr>
    </w:lvl>
  </w:abstractNum>
  <w:abstractNum w:abstractNumId="26" w15:restartNumberingAfterBreak="0">
    <w:nsid w:val="675452AE"/>
    <w:multiLevelType w:val="hybridMultilevel"/>
    <w:tmpl w:val="409AB7F2"/>
    <w:lvl w:ilvl="0" w:tplc="8ED86B36">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F020BF"/>
    <w:multiLevelType w:val="hybridMultilevel"/>
    <w:tmpl w:val="D49CEF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F446274"/>
    <w:multiLevelType w:val="hybridMultilevel"/>
    <w:tmpl w:val="05863ABA"/>
    <w:lvl w:ilvl="0" w:tplc="D55EF10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0E730E8"/>
    <w:multiLevelType w:val="hybridMultilevel"/>
    <w:tmpl w:val="027A646E"/>
    <w:lvl w:ilvl="0" w:tplc="D99000A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D75A4A"/>
    <w:multiLevelType w:val="hybridMultilevel"/>
    <w:tmpl w:val="7A547334"/>
    <w:lvl w:ilvl="0" w:tplc="13D88964">
      <w:start w:val="4"/>
      <w:numFmt w:val="lowerLetter"/>
      <w:lvlText w:val="%1)"/>
      <w:lvlJc w:val="left"/>
      <w:pPr>
        <w:ind w:left="144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3F28E0"/>
    <w:multiLevelType w:val="hybridMultilevel"/>
    <w:tmpl w:val="CD60978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83719EF"/>
    <w:multiLevelType w:val="hybridMultilevel"/>
    <w:tmpl w:val="40AEB38A"/>
    <w:lvl w:ilvl="0" w:tplc="0409000F">
      <w:start w:val="1"/>
      <w:numFmt w:val="decimal"/>
      <w:lvlText w:val="%1."/>
      <w:lvlJc w:val="left"/>
      <w:pPr>
        <w:ind w:left="2170" w:hanging="360"/>
      </w:pPr>
    </w:lvl>
    <w:lvl w:ilvl="1" w:tplc="04090019" w:tentative="1">
      <w:start w:val="1"/>
      <w:numFmt w:val="lowerLetter"/>
      <w:lvlText w:val="%2."/>
      <w:lvlJc w:val="left"/>
      <w:pPr>
        <w:ind w:left="2890" w:hanging="360"/>
      </w:pPr>
    </w:lvl>
    <w:lvl w:ilvl="2" w:tplc="0409001B" w:tentative="1">
      <w:start w:val="1"/>
      <w:numFmt w:val="lowerRoman"/>
      <w:lvlText w:val="%3."/>
      <w:lvlJc w:val="right"/>
      <w:pPr>
        <w:ind w:left="3610" w:hanging="180"/>
      </w:pPr>
    </w:lvl>
    <w:lvl w:ilvl="3" w:tplc="0409000F" w:tentative="1">
      <w:start w:val="1"/>
      <w:numFmt w:val="decimal"/>
      <w:lvlText w:val="%4."/>
      <w:lvlJc w:val="left"/>
      <w:pPr>
        <w:ind w:left="4330" w:hanging="360"/>
      </w:pPr>
    </w:lvl>
    <w:lvl w:ilvl="4" w:tplc="04090019" w:tentative="1">
      <w:start w:val="1"/>
      <w:numFmt w:val="lowerLetter"/>
      <w:lvlText w:val="%5."/>
      <w:lvlJc w:val="left"/>
      <w:pPr>
        <w:ind w:left="5050" w:hanging="360"/>
      </w:pPr>
    </w:lvl>
    <w:lvl w:ilvl="5" w:tplc="0409001B" w:tentative="1">
      <w:start w:val="1"/>
      <w:numFmt w:val="lowerRoman"/>
      <w:lvlText w:val="%6."/>
      <w:lvlJc w:val="right"/>
      <w:pPr>
        <w:ind w:left="5770" w:hanging="180"/>
      </w:pPr>
    </w:lvl>
    <w:lvl w:ilvl="6" w:tplc="0409000F" w:tentative="1">
      <w:start w:val="1"/>
      <w:numFmt w:val="decimal"/>
      <w:lvlText w:val="%7."/>
      <w:lvlJc w:val="left"/>
      <w:pPr>
        <w:ind w:left="6490" w:hanging="360"/>
      </w:pPr>
    </w:lvl>
    <w:lvl w:ilvl="7" w:tplc="04090019" w:tentative="1">
      <w:start w:val="1"/>
      <w:numFmt w:val="lowerLetter"/>
      <w:lvlText w:val="%8."/>
      <w:lvlJc w:val="left"/>
      <w:pPr>
        <w:ind w:left="7210" w:hanging="360"/>
      </w:pPr>
    </w:lvl>
    <w:lvl w:ilvl="8" w:tplc="0409001B" w:tentative="1">
      <w:start w:val="1"/>
      <w:numFmt w:val="lowerRoman"/>
      <w:lvlText w:val="%9."/>
      <w:lvlJc w:val="right"/>
      <w:pPr>
        <w:ind w:left="7930" w:hanging="180"/>
      </w:pPr>
    </w:lvl>
  </w:abstractNum>
  <w:num w:numId="1" w16cid:durableId="1250115813">
    <w:abstractNumId w:val="3"/>
  </w:num>
  <w:num w:numId="2" w16cid:durableId="1848906227">
    <w:abstractNumId w:val="10"/>
  </w:num>
  <w:num w:numId="3" w16cid:durableId="324555986">
    <w:abstractNumId w:val="19"/>
  </w:num>
  <w:num w:numId="4" w16cid:durableId="1623607267">
    <w:abstractNumId w:val="8"/>
  </w:num>
  <w:num w:numId="5" w16cid:durableId="1355156254">
    <w:abstractNumId w:val="22"/>
  </w:num>
  <w:num w:numId="6" w16cid:durableId="231699292">
    <w:abstractNumId w:val="17"/>
  </w:num>
  <w:num w:numId="7" w16cid:durableId="526215751">
    <w:abstractNumId w:val="28"/>
  </w:num>
  <w:num w:numId="8" w16cid:durableId="1202745905">
    <w:abstractNumId w:val="7"/>
  </w:num>
  <w:num w:numId="9" w16cid:durableId="945696426">
    <w:abstractNumId w:val="1"/>
  </w:num>
  <w:num w:numId="10" w16cid:durableId="1567522165">
    <w:abstractNumId w:val="20"/>
  </w:num>
  <w:num w:numId="11" w16cid:durableId="1916158130">
    <w:abstractNumId w:val="4"/>
  </w:num>
  <w:num w:numId="12" w16cid:durableId="1136027060">
    <w:abstractNumId w:val="26"/>
  </w:num>
  <w:num w:numId="13" w16cid:durableId="1451240655">
    <w:abstractNumId w:val="12"/>
  </w:num>
  <w:num w:numId="14" w16cid:durableId="874848010">
    <w:abstractNumId w:val="9"/>
  </w:num>
  <w:num w:numId="15" w16cid:durableId="990060277">
    <w:abstractNumId w:val="5"/>
  </w:num>
  <w:num w:numId="16" w16cid:durableId="161897842">
    <w:abstractNumId w:val="27"/>
  </w:num>
  <w:num w:numId="17" w16cid:durableId="1533609613">
    <w:abstractNumId w:val="32"/>
  </w:num>
  <w:num w:numId="18" w16cid:durableId="1897661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7122832">
    <w:abstractNumId w:val="16"/>
  </w:num>
  <w:num w:numId="20" w16cid:durableId="91516924">
    <w:abstractNumId w:val="30"/>
  </w:num>
  <w:num w:numId="21" w16cid:durableId="902328635">
    <w:abstractNumId w:val="11"/>
  </w:num>
  <w:num w:numId="22" w16cid:durableId="1356269127">
    <w:abstractNumId w:val="31"/>
  </w:num>
  <w:num w:numId="23" w16cid:durableId="1955553873">
    <w:abstractNumId w:val="0"/>
  </w:num>
  <w:num w:numId="24" w16cid:durableId="269894975">
    <w:abstractNumId w:val="21"/>
  </w:num>
  <w:num w:numId="25" w16cid:durableId="1023097087">
    <w:abstractNumId w:val="23"/>
  </w:num>
  <w:num w:numId="26" w16cid:durableId="1499079775">
    <w:abstractNumId w:val="18"/>
  </w:num>
  <w:num w:numId="27" w16cid:durableId="23602715">
    <w:abstractNumId w:val="29"/>
  </w:num>
  <w:num w:numId="28" w16cid:durableId="2006392155">
    <w:abstractNumId w:val="24"/>
  </w:num>
  <w:num w:numId="29" w16cid:durableId="701320163">
    <w:abstractNumId w:val="2"/>
  </w:num>
  <w:num w:numId="30" w16cid:durableId="1464733853">
    <w:abstractNumId w:val="13"/>
  </w:num>
  <w:num w:numId="31" w16cid:durableId="858391270">
    <w:abstractNumId w:val="25"/>
  </w:num>
  <w:num w:numId="32" w16cid:durableId="1544639472">
    <w:abstractNumId w:val="14"/>
  </w:num>
  <w:num w:numId="33" w16cid:durableId="694842735">
    <w:abstractNumId w:val="6"/>
  </w:num>
  <w:num w:numId="34" w16cid:durableId="144051906">
    <w:abstractNumId w:val="1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CHUYTENEER Tanguy (TAXUD-EXT)">
    <w15:presenceInfo w15:providerId="AD" w15:userId="S::Tanguy.DESCHUYTENEER@ext.ec.europa.eu::4ba961a3-26ea-4858-9ae3-71008328b9a4"/>
  </w15:person>
  <w15:person w15:author="SDEV">
    <w15:presenceInfo w15:providerId="None" w15:userId="SDEV"/>
  </w15:person>
  <w15:person w15:author="SOFTDEV">
    <w15:presenceInfo w15:providerId="None" w15:userId="SOFTD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18F6"/>
    <w:rsid w:val="00002BC2"/>
    <w:rsid w:val="000031CA"/>
    <w:rsid w:val="00003CE7"/>
    <w:rsid w:val="00004029"/>
    <w:rsid w:val="00004D88"/>
    <w:rsid w:val="00004E4A"/>
    <w:rsid w:val="00005224"/>
    <w:rsid w:val="0000571A"/>
    <w:rsid w:val="000064CE"/>
    <w:rsid w:val="00010C09"/>
    <w:rsid w:val="00011DF0"/>
    <w:rsid w:val="00013610"/>
    <w:rsid w:val="00014393"/>
    <w:rsid w:val="00015C08"/>
    <w:rsid w:val="00017783"/>
    <w:rsid w:val="00017786"/>
    <w:rsid w:val="00021CA3"/>
    <w:rsid w:val="00023448"/>
    <w:rsid w:val="00023A8F"/>
    <w:rsid w:val="000247CB"/>
    <w:rsid w:val="00024A89"/>
    <w:rsid w:val="00025ED3"/>
    <w:rsid w:val="00030093"/>
    <w:rsid w:val="000301D6"/>
    <w:rsid w:val="000374BB"/>
    <w:rsid w:val="00037677"/>
    <w:rsid w:val="00040079"/>
    <w:rsid w:val="00041478"/>
    <w:rsid w:val="00041D0E"/>
    <w:rsid w:val="000433B1"/>
    <w:rsid w:val="00043637"/>
    <w:rsid w:val="000452E5"/>
    <w:rsid w:val="0005177D"/>
    <w:rsid w:val="00055912"/>
    <w:rsid w:val="00055AAC"/>
    <w:rsid w:val="00056221"/>
    <w:rsid w:val="0005709F"/>
    <w:rsid w:val="00057E8A"/>
    <w:rsid w:val="00057FAF"/>
    <w:rsid w:val="00061A20"/>
    <w:rsid w:val="0006231B"/>
    <w:rsid w:val="00062785"/>
    <w:rsid w:val="000640A2"/>
    <w:rsid w:val="00064B29"/>
    <w:rsid w:val="000651F3"/>
    <w:rsid w:val="000655BA"/>
    <w:rsid w:val="0006598B"/>
    <w:rsid w:val="00066EBA"/>
    <w:rsid w:val="00071450"/>
    <w:rsid w:val="00072632"/>
    <w:rsid w:val="00074158"/>
    <w:rsid w:val="0008141E"/>
    <w:rsid w:val="000824B9"/>
    <w:rsid w:val="00083A81"/>
    <w:rsid w:val="000843A3"/>
    <w:rsid w:val="000854DD"/>
    <w:rsid w:val="000867C8"/>
    <w:rsid w:val="000900D6"/>
    <w:rsid w:val="00090144"/>
    <w:rsid w:val="00091675"/>
    <w:rsid w:val="00093921"/>
    <w:rsid w:val="000953B5"/>
    <w:rsid w:val="0009726D"/>
    <w:rsid w:val="000A0772"/>
    <w:rsid w:val="000A1897"/>
    <w:rsid w:val="000A1F13"/>
    <w:rsid w:val="000A20FD"/>
    <w:rsid w:val="000A553B"/>
    <w:rsid w:val="000B0615"/>
    <w:rsid w:val="000B10BC"/>
    <w:rsid w:val="000B19F7"/>
    <w:rsid w:val="000B1B0F"/>
    <w:rsid w:val="000B1CDB"/>
    <w:rsid w:val="000B22A3"/>
    <w:rsid w:val="000B28E0"/>
    <w:rsid w:val="000B3E00"/>
    <w:rsid w:val="000B4054"/>
    <w:rsid w:val="000B4AA9"/>
    <w:rsid w:val="000B5D11"/>
    <w:rsid w:val="000B5E9A"/>
    <w:rsid w:val="000B6770"/>
    <w:rsid w:val="000B7D49"/>
    <w:rsid w:val="000C0175"/>
    <w:rsid w:val="000C1CB3"/>
    <w:rsid w:val="000C322E"/>
    <w:rsid w:val="000C64F6"/>
    <w:rsid w:val="000C6F67"/>
    <w:rsid w:val="000C76BE"/>
    <w:rsid w:val="000D095A"/>
    <w:rsid w:val="000D1B22"/>
    <w:rsid w:val="000D3570"/>
    <w:rsid w:val="000D4ADC"/>
    <w:rsid w:val="000D57A4"/>
    <w:rsid w:val="000D608D"/>
    <w:rsid w:val="000D6CCE"/>
    <w:rsid w:val="000D78E2"/>
    <w:rsid w:val="000E0DA8"/>
    <w:rsid w:val="000E2A10"/>
    <w:rsid w:val="000E4655"/>
    <w:rsid w:val="000E57AB"/>
    <w:rsid w:val="000E66B1"/>
    <w:rsid w:val="000E693E"/>
    <w:rsid w:val="000F0160"/>
    <w:rsid w:val="000F17C6"/>
    <w:rsid w:val="000F2066"/>
    <w:rsid w:val="000F3DA4"/>
    <w:rsid w:val="000F518A"/>
    <w:rsid w:val="000F56C9"/>
    <w:rsid w:val="000F5737"/>
    <w:rsid w:val="000F5E43"/>
    <w:rsid w:val="000F7843"/>
    <w:rsid w:val="00100311"/>
    <w:rsid w:val="001006E5"/>
    <w:rsid w:val="001012DE"/>
    <w:rsid w:val="00105206"/>
    <w:rsid w:val="00105AA4"/>
    <w:rsid w:val="00107211"/>
    <w:rsid w:val="001101EC"/>
    <w:rsid w:val="0011601B"/>
    <w:rsid w:val="00116D54"/>
    <w:rsid w:val="00116D6C"/>
    <w:rsid w:val="001174AA"/>
    <w:rsid w:val="00117D28"/>
    <w:rsid w:val="001204A7"/>
    <w:rsid w:val="00120A2D"/>
    <w:rsid w:val="001210DC"/>
    <w:rsid w:val="00121D59"/>
    <w:rsid w:val="00122A58"/>
    <w:rsid w:val="00122D44"/>
    <w:rsid w:val="0012362F"/>
    <w:rsid w:val="001249FA"/>
    <w:rsid w:val="00124C73"/>
    <w:rsid w:val="001253BC"/>
    <w:rsid w:val="0012607B"/>
    <w:rsid w:val="0012740D"/>
    <w:rsid w:val="00127509"/>
    <w:rsid w:val="00131CEE"/>
    <w:rsid w:val="00131DB8"/>
    <w:rsid w:val="00135B35"/>
    <w:rsid w:val="0013661B"/>
    <w:rsid w:val="001366A5"/>
    <w:rsid w:val="001368CD"/>
    <w:rsid w:val="0014035C"/>
    <w:rsid w:val="00141B44"/>
    <w:rsid w:val="001441FB"/>
    <w:rsid w:val="001506A2"/>
    <w:rsid w:val="0015191E"/>
    <w:rsid w:val="001550C5"/>
    <w:rsid w:val="0015720D"/>
    <w:rsid w:val="00160190"/>
    <w:rsid w:val="0016051F"/>
    <w:rsid w:val="001606B6"/>
    <w:rsid w:val="00160C03"/>
    <w:rsid w:val="001626C4"/>
    <w:rsid w:val="00164E27"/>
    <w:rsid w:val="00166176"/>
    <w:rsid w:val="001665B7"/>
    <w:rsid w:val="0016699F"/>
    <w:rsid w:val="00167840"/>
    <w:rsid w:val="00167EE1"/>
    <w:rsid w:val="0017284A"/>
    <w:rsid w:val="001736AE"/>
    <w:rsid w:val="0017571D"/>
    <w:rsid w:val="00180E3A"/>
    <w:rsid w:val="00180F9A"/>
    <w:rsid w:val="00180FD4"/>
    <w:rsid w:val="0018160A"/>
    <w:rsid w:val="0018180A"/>
    <w:rsid w:val="00181E6C"/>
    <w:rsid w:val="00184756"/>
    <w:rsid w:val="001862BD"/>
    <w:rsid w:val="001863B9"/>
    <w:rsid w:val="0018722E"/>
    <w:rsid w:val="0019490C"/>
    <w:rsid w:val="001949D2"/>
    <w:rsid w:val="001957A5"/>
    <w:rsid w:val="00195E9C"/>
    <w:rsid w:val="00196023"/>
    <w:rsid w:val="00196355"/>
    <w:rsid w:val="0019A909"/>
    <w:rsid w:val="001A2FFA"/>
    <w:rsid w:val="001A303D"/>
    <w:rsid w:val="001A4C46"/>
    <w:rsid w:val="001A78EF"/>
    <w:rsid w:val="001A79A1"/>
    <w:rsid w:val="001A7DAD"/>
    <w:rsid w:val="001B0657"/>
    <w:rsid w:val="001B375F"/>
    <w:rsid w:val="001B4565"/>
    <w:rsid w:val="001B4AF9"/>
    <w:rsid w:val="001B59F9"/>
    <w:rsid w:val="001B5E1E"/>
    <w:rsid w:val="001B6C1D"/>
    <w:rsid w:val="001B714C"/>
    <w:rsid w:val="001B7947"/>
    <w:rsid w:val="001C0B60"/>
    <w:rsid w:val="001C2E11"/>
    <w:rsid w:val="001C3C98"/>
    <w:rsid w:val="001C458A"/>
    <w:rsid w:val="001C5633"/>
    <w:rsid w:val="001D200F"/>
    <w:rsid w:val="001D4513"/>
    <w:rsid w:val="001D62D1"/>
    <w:rsid w:val="001E08C4"/>
    <w:rsid w:val="001E1272"/>
    <w:rsid w:val="001E2A55"/>
    <w:rsid w:val="001E35C1"/>
    <w:rsid w:val="001E5D5A"/>
    <w:rsid w:val="001E7B41"/>
    <w:rsid w:val="001F005E"/>
    <w:rsid w:val="001F16BA"/>
    <w:rsid w:val="001F19DE"/>
    <w:rsid w:val="001F227E"/>
    <w:rsid w:val="001F22DD"/>
    <w:rsid w:val="001F4946"/>
    <w:rsid w:val="001F4FEF"/>
    <w:rsid w:val="001F5D90"/>
    <w:rsid w:val="001F6035"/>
    <w:rsid w:val="001F73AB"/>
    <w:rsid w:val="002011E7"/>
    <w:rsid w:val="00205100"/>
    <w:rsid w:val="00206DAD"/>
    <w:rsid w:val="0020754A"/>
    <w:rsid w:val="002107D5"/>
    <w:rsid w:val="0021081D"/>
    <w:rsid w:val="00211484"/>
    <w:rsid w:val="00211D16"/>
    <w:rsid w:val="00212B84"/>
    <w:rsid w:val="002147EA"/>
    <w:rsid w:val="002155C0"/>
    <w:rsid w:val="00215878"/>
    <w:rsid w:val="002174A5"/>
    <w:rsid w:val="002202FB"/>
    <w:rsid w:val="0022047B"/>
    <w:rsid w:val="00223622"/>
    <w:rsid w:val="00223CA2"/>
    <w:rsid w:val="002300D3"/>
    <w:rsid w:val="00231261"/>
    <w:rsid w:val="0023368C"/>
    <w:rsid w:val="002337D9"/>
    <w:rsid w:val="00233B7F"/>
    <w:rsid w:val="00236691"/>
    <w:rsid w:val="00236BA8"/>
    <w:rsid w:val="00237BB0"/>
    <w:rsid w:val="00237E10"/>
    <w:rsid w:val="00240EA2"/>
    <w:rsid w:val="00252AD5"/>
    <w:rsid w:val="00253530"/>
    <w:rsid w:val="0025416B"/>
    <w:rsid w:val="00254361"/>
    <w:rsid w:val="0025617A"/>
    <w:rsid w:val="0025675C"/>
    <w:rsid w:val="00261548"/>
    <w:rsid w:val="0026379E"/>
    <w:rsid w:val="0026509F"/>
    <w:rsid w:val="00266929"/>
    <w:rsid w:val="00266A9F"/>
    <w:rsid w:val="00266C54"/>
    <w:rsid w:val="002675B8"/>
    <w:rsid w:val="00273AA6"/>
    <w:rsid w:val="00275018"/>
    <w:rsid w:val="00275EC1"/>
    <w:rsid w:val="00277442"/>
    <w:rsid w:val="00277E44"/>
    <w:rsid w:val="00280578"/>
    <w:rsid w:val="002817A3"/>
    <w:rsid w:val="0028501D"/>
    <w:rsid w:val="00285C4D"/>
    <w:rsid w:val="0028768A"/>
    <w:rsid w:val="002903ED"/>
    <w:rsid w:val="002928D2"/>
    <w:rsid w:val="00292E5C"/>
    <w:rsid w:val="00294EFE"/>
    <w:rsid w:val="00297CE1"/>
    <w:rsid w:val="002A2EBD"/>
    <w:rsid w:val="002A4751"/>
    <w:rsid w:val="002A4909"/>
    <w:rsid w:val="002A4AA5"/>
    <w:rsid w:val="002A596B"/>
    <w:rsid w:val="002A6300"/>
    <w:rsid w:val="002A7845"/>
    <w:rsid w:val="002B07F8"/>
    <w:rsid w:val="002B1CAA"/>
    <w:rsid w:val="002B2610"/>
    <w:rsid w:val="002B2E91"/>
    <w:rsid w:val="002B376E"/>
    <w:rsid w:val="002B37EB"/>
    <w:rsid w:val="002B3864"/>
    <w:rsid w:val="002B3866"/>
    <w:rsid w:val="002B7034"/>
    <w:rsid w:val="002C0275"/>
    <w:rsid w:val="002C1F2F"/>
    <w:rsid w:val="002C2DA2"/>
    <w:rsid w:val="002C4580"/>
    <w:rsid w:val="002C7C54"/>
    <w:rsid w:val="002D493E"/>
    <w:rsid w:val="002D5073"/>
    <w:rsid w:val="002D50FD"/>
    <w:rsid w:val="002D689E"/>
    <w:rsid w:val="002E2317"/>
    <w:rsid w:val="002E3E4C"/>
    <w:rsid w:val="002E42DD"/>
    <w:rsid w:val="002E553F"/>
    <w:rsid w:val="002E66F5"/>
    <w:rsid w:val="002E7CE0"/>
    <w:rsid w:val="002F07F6"/>
    <w:rsid w:val="002F216F"/>
    <w:rsid w:val="002F3133"/>
    <w:rsid w:val="002F3B9B"/>
    <w:rsid w:val="002F4F84"/>
    <w:rsid w:val="002F6323"/>
    <w:rsid w:val="002F6E78"/>
    <w:rsid w:val="00303698"/>
    <w:rsid w:val="0030435F"/>
    <w:rsid w:val="00307051"/>
    <w:rsid w:val="0031260F"/>
    <w:rsid w:val="0031327D"/>
    <w:rsid w:val="00313A00"/>
    <w:rsid w:val="00313FB9"/>
    <w:rsid w:val="003157F8"/>
    <w:rsid w:val="003215FA"/>
    <w:rsid w:val="00322247"/>
    <w:rsid w:val="00322297"/>
    <w:rsid w:val="00322802"/>
    <w:rsid w:val="003228CD"/>
    <w:rsid w:val="003240F3"/>
    <w:rsid w:val="00324364"/>
    <w:rsid w:val="00325A11"/>
    <w:rsid w:val="003266AB"/>
    <w:rsid w:val="003268D3"/>
    <w:rsid w:val="00326F1E"/>
    <w:rsid w:val="003278A7"/>
    <w:rsid w:val="003322AF"/>
    <w:rsid w:val="003336D5"/>
    <w:rsid w:val="00334FC1"/>
    <w:rsid w:val="0033630D"/>
    <w:rsid w:val="00336E96"/>
    <w:rsid w:val="003371B5"/>
    <w:rsid w:val="00337EB1"/>
    <w:rsid w:val="00340111"/>
    <w:rsid w:val="00340A7C"/>
    <w:rsid w:val="00340AC3"/>
    <w:rsid w:val="0034119C"/>
    <w:rsid w:val="00341C7E"/>
    <w:rsid w:val="003442FC"/>
    <w:rsid w:val="003471DA"/>
    <w:rsid w:val="0035170A"/>
    <w:rsid w:val="00352398"/>
    <w:rsid w:val="00352922"/>
    <w:rsid w:val="00352F46"/>
    <w:rsid w:val="00353861"/>
    <w:rsid w:val="0035557D"/>
    <w:rsid w:val="003567AD"/>
    <w:rsid w:val="00360A85"/>
    <w:rsid w:val="003611DE"/>
    <w:rsid w:val="0036244D"/>
    <w:rsid w:val="003628E4"/>
    <w:rsid w:val="00362D6C"/>
    <w:rsid w:val="00363C45"/>
    <w:rsid w:val="003643E4"/>
    <w:rsid w:val="003651D6"/>
    <w:rsid w:val="00365DAE"/>
    <w:rsid w:val="00365DED"/>
    <w:rsid w:val="00365FB8"/>
    <w:rsid w:val="00366184"/>
    <w:rsid w:val="003664F8"/>
    <w:rsid w:val="00366D17"/>
    <w:rsid w:val="0036738C"/>
    <w:rsid w:val="00370380"/>
    <w:rsid w:val="00370715"/>
    <w:rsid w:val="00370AB9"/>
    <w:rsid w:val="003721B1"/>
    <w:rsid w:val="00372488"/>
    <w:rsid w:val="0037329A"/>
    <w:rsid w:val="00373E8F"/>
    <w:rsid w:val="003759E5"/>
    <w:rsid w:val="00375C5B"/>
    <w:rsid w:val="00376145"/>
    <w:rsid w:val="003761D3"/>
    <w:rsid w:val="00377C06"/>
    <w:rsid w:val="00380A79"/>
    <w:rsid w:val="0038234E"/>
    <w:rsid w:val="00382713"/>
    <w:rsid w:val="00384445"/>
    <w:rsid w:val="00384BAA"/>
    <w:rsid w:val="00386300"/>
    <w:rsid w:val="00386F7F"/>
    <w:rsid w:val="00387371"/>
    <w:rsid w:val="0039260C"/>
    <w:rsid w:val="00393253"/>
    <w:rsid w:val="003939E3"/>
    <w:rsid w:val="00395A8B"/>
    <w:rsid w:val="003A2881"/>
    <w:rsid w:val="003A545A"/>
    <w:rsid w:val="003A5BC7"/>
    <w:rsid w:val="003B4348"/>
    <w:rsid w:val="003B78F7"/>
    <w:rsid w:val="003C1E71"/>
    <w:rsid w:val="003C441B"/>
    <w:rsid w:val="003C4DB8"/>
    <w:rsid w:val="003C79B8"/>
    <w:rsid w:val="003D01C6"/>
    <w:rsid w:val="003D0213"/>
    <w:rsid w:val="003D070A"/>
    <w:rsid w:val="003D307B"/>
    <w:rsid w:val="003D4A7A"/>
    <w:rsid w:val="003D526A"/>
    <w:rsid w:val="003D52AF"/>
    <w:rsid w:val="003E0E3E"/>
    <w:rsid w:val="003E1131"/>
    <w:rsid w:val="003E1D94"/>
    <w:rsid w:val="003E29D8"/>
    <w:rsid w:val="003E29E5"/>
    <w:rsid w:val="003E40AC"/>
    <w:rsid w:val="003E416C"/>
    <w:rsid w:val="003E524A"/>
    <w:rsid w:val="003E679F"/>
    <w:rsid w:val="003E7757"/>
    <w:rsid w:val="003F1160"/>
    <w:rsid w:val="003F11B0"/>
    <w:rsid w:val="003F2878"/>
    <w:rsid w:val="003F2A7D"/>
    <w:rsid w:val="003F355E"/>
    <w:rsid w:val="003F44CE"/>
    <w:rsid w:val="003F5C53"/>
    <w:rsid w:val="003F5CE6"/>
    <w:rsid w:val="00400D3D"/>
    <w:rsid w:val="00400EE5"/>
    <w:rsid w:val="004010D6"/>
    <w:rsid w:val="004019E0"/>
    <w:rsid w:val="00401F7B"/>
    <w:rsid w:val="00402055"/>
    <w:rsid w:val="004026D2"/>
    <w:rsid w:val="0040297B"/>
    <w:rsid w:val="00404327"/>
    <w:rsid w:val="00404FFC"/>
    <w:rsid w:val="00410190"/>
    <w:rsid w:val="00411322"/>
    <w:rsid w:val="00411BDF"/>
    <w:rsid w:val="00413C72"/>
    <w:rsid w:val="00415144"/>
    <w:rsid w:val="00417500"/>
    <w:rsid w:val="00420A67"/>
    <w:rsid w:val="00421D42"/>
    <w:rsid w:val="00421ECB"/>
    <w:rsid w:val="00422718"/>
    <w:rsid w:val="004242E9"/>
    <w:rsid w:val="004248DC"/>
    <w:rsid w:val="00427D3B"/>
    <w:rsid w:val="004307FD"/>
    <w:rsid w:val="00430D2A"/>
    <w:rsid w:val="00431369"/>
    <w:rsid w:val="00432983"/>
    <w:rsid w:val="00434589"/>
    <w:rsid w:val="00434CAC"/>
    <w:rsid w:val="00435240"/>
    <w:rsid w:val="004354EF"/>
    <w:rsid w:val="00435E3A"/>
    <w:rsid w:val="00437060"/>
    <w:rsid w:val="00442114"/>
    <w:rsid w:val="00442F85"/>
    <w:rsid w:val="00443AD9"/>
    <w:rsid w:val="004444E8"/>
    <w:rsid w:val="0044646D"/>
    <w:rsid w:val="00446A84"/>
    <w:rsid w:val="00446D6A"/>
    <w:rsid w:val="004473A4"/>
    <w:rsid w:val="00447A3D"/>
    <w:rsid w:val="004508BA"/>
    <w:rsid w:val="00450F74"/>
    <w:rsid w:val="00451078"/>
    <w:rsid w:val="0045315D"/>
    <w:rsid w:val="0045327A"/>
    <w:rsid w:val="0045336F"/>
    <w:rsid w:val="00453F16"/>
    <w:rsid w:val="00456EEA"/>
    <w:rsid w:val="0046158E"/>
    <w:rsid w:val="00461DBB"/>
    <w:rsid w:val="004627DE"/>
    <w:rsid w:val="00464C65"/>
    <w:rsid w:val="00464F34"/>
    <w:rsid w:val="00466504"/>
    <w:rsid w:val="00466D6C"/>
    <w:rsid w:val="004713CD"/>
    <w:rsid w:val="00471704"/>
    <w:rsid w:val="00471B12"/>
    <w:rsid w:val="00472022"/>
    <w:rsid w:val="00472DE5"/>
    <w:rsid w:val="0047520F"/>
    <w:rsid w:val="00475C22"/>
    <w:rsid w:val="0048145F"/>
    <w:rsid w:val="0048278E"/>
    <w:rsid w:val="0048644C"/>
    <w:rsid w:val="004900EF"/>
    <w:rsid w:val="00491953"/>
    <w:rsid w:val="00491CAB"/>
    <w:rsid w:val="00494E26"/>
    <w:rsid w:val="004A006B"/>
    <w:rsid w:val="004A33A9"/>
    <w:rsid w:val="004A3775"/>
    <w:rsid w:val="004A38EE"/>
    <w:rsid w:val="004A41A0"/>
    <w:rsid w:val="004A513F"/>
    <w:rsid w:val="004A55C5"/>
    <w:rsid w:val="004A6E68"/>
    <w:rsid w:val="004B0804"/>
    <w:rsid w:val="004B1266"/>
    <w:rsid w:val="004B1E3D"/>
    <w:rsid w:val="004B3425"/>
    <w:rsid w:val="004B5B71"/>
    <w:rsid w:val="004B6DF7"/>
    <w:rsid w:val="004B7268"/>
    <w:rsid w:val="004C0F34"/>
    <w:rsid w:val="004C1189"/>
    <w:rsid w:val="004C1DBF"/>
    <w:rsid w:val="004C3088"/>
    <w:rsid w:val="004C5150"/>
    <w:rsid w:val="004C5B4F"/>
    <w:rsid w:val="004C69FE"/>
    <w:rsid w:val="004C6FCC"/>
    <w:rsid w:val="004D1247"/>
    <w:rsid w:val="004D1FEE"/>
    <w:rsid w:val="004D29A3"/>
    <w:rsid w:val="004D2C8C"/>
    <w:rsid w:val="004D340A"/>
    <w:rsid w:val="004D4BB4"/>
    <w:rsid w:val="004D52F1"/>
    <w:rsid w:val="004D593F"/>
    <w:rsid w:val="004D5D73"/>
    <w:rsid w:val="004D6B3C"/>
    <w:rsid w:val="004E107D"/>
    <w:rsid w:val="004E1B04"/>
    <w:rsid w:val="004E2AFE"/>
    <w:rsid w:val="004E5ADB"/>
    <w:rsid w:val="004F0391"/>
    <w:rsid w:val="004F1262"/>
    <w:rsid w:val="004F2C7C"/>
    <w:rsid w:val="004F30C7"/>
    <w:rsid w:val="005017F3"/>
    <w:rsid w:val="0050293C"/>
    <w:rsid w:val="00503756"/>
    <w:rsid w:val="00504760"/>
    <w:rsid w:val="00505F79"/>
    <w:rsid w:val="00507D32"/>
    <w:rsid w:val="00507FD2"/>
    <w:rsid w:val="00510385"/>
    <w:rsid w:val="00510FAA"/>
    <w:rsid w:val="005113F9"/>
    <w:rsid w:val="005119B0"/>
    <w:rsid w:val="005125E3"/>
    <w:rsid w:val="005133CE"/>
    <w:rsid w:val="005136C7"/>
    <w:rsid w:val="00514A4C"/>
    <w:rsid w:val="00516095"/>
    <w:rsid w:val="0051642D"/>
    <w:rsid w:val="0052100B"/>
    <w:rsid w:val="0052174A"/>
    <w:rsid w:val="00521955"/>
    <w:rsid w:val="00525655"/>
    <w:rsid w:val="00526AB9"/>
    <w:rsid w:val="00527F05"/>
    <w:rsid w:val="00530FF3"/>
    <w:rsid w:val="005319A5"/>
    <w:rsid w:val="00531B3C"/>
    <w:rsid w:val="00532AF4"/>
    <w:rsid w:val="00533E31"/>
    <w:rsid w:val="00534A8D"/>
    <w:rsid w:val="005370F4"/>
    <w:rsid w:val="00541A18"/>
    <w:rsid w:val="00543370"/>
    <w:rsid w:val="00543D31"/>
    <w:rsid w:val="00546877"/>
    <w:rsid w:val="00547A48"/>
    <w:rsid w:val="00550920"/>
    <w:rsid w:val="00551D3B"/>
    <w:rsid w:val="00552D78"/>
    <w:rsid w:val="005532F6"/>
    <w:rsid w:val="00554192"/>
    <w:rsid w:val="00554D8E"/>
    <w:rsid w:val="00556167"/>
    <w:rsid w:val="00556454"/>
    <w:rsid w:val="0055682E"/>
    <w:rsid w:val="00560881"/>
    <w:rsid w:val="00563D6B"/>
    <w:rsid w:val="005658DD"/>
    <w:rsid w:val="00570D0A"/>
    <w:rsid w:val="0057147A"/>
    <w:rsid w:val="00571B68"/>
    <w:rsid w:val="00572A2E"/>
    <w:rsid w:val="00574762"/>
    <w:rsid w:val="00575F7C"/>
    <w:rsid w:val="00576CAB"/>
    <w:rsid w:val="00577334"/>
    <w:rsid w:val="0057757C"/>
    <w:rsid w:val="00577D2C"/>
    <w:rsid w:val="005806F8"/>
    <w:rsid w:val="005824FF"/>
    <w:rsid w:val="005834CF"/>
    <w:rsid w:val="005857D4"/>
    <w:rsid w:val="00586D7E"/>
    <w:rsid w:val="00587EF8"/>
    <w:rsid w:val="00590CA2"/>
    <w:rsid w:val="005929ED"/>
    <w:rsid w:val="005954D0"/>
    <w:rsid w:val="0059561B"/>
    <w:rsid w:val="00596704"/>
    <w:rsid w:val="00596963"/>
    <w:rsid w:val="00597372"/>
    <w:rsid w:val="005A1578"/>
    <w:rsid w:val="005A187D"/>
    <w:rsid w:val="005A246B"/>
    <w:rsid w:val="005A5595"/>
    <w:rsid w:val="005A7AEC"/>
    <w:rsid w:val="005B1DE2"/>
    <w:rsid w:val="005B33FE"/>
    <w:rsid w:val="005B3A91"/>
    <w:rsid w:val="005B60EF"/>
    <w:rsid w:val="005B64DE"/>
    <w:rsid w:val="005B7DE4"/>
    <w:rsid w:val="005C2CE6"/>
    <w:rsid w:val="005C3B29"/>
    <w:rsid w:val="005C49BB"/>
    <w:rsid w:val="005C563C"/>
    <w:rsid w:val="005C672D"/>
    <w:rsid w:val="005C6F8C"/>
    <w:rsid w:val="005C7500"/>
    <w:rsid w:val="005D0FF8"/>
    <w:rsid w:val="005D14D8"/>
    <w:rsid w:val="005D22A8"/>
    <w:rsid w:val="005D2A08"/>
    <w:rsid w:val="005D3345"/>
    <w:rsid w:val="005D34F8"/>
    <w:rsid w:val="005D3B85"/>
    <w:rsid w:val="005D3D1A"/>
    <w:rsid w:val="005D6BA9"/>
    <w:rsid w:val="005D6E50"/>
    <w:rsid w:val="005E1A02"/>
    <w:rsid w:val="005E55E5"/>
    <w:rsid w:val="005E64D2"/>
    <w:rsid w:val="005E676D"/>
    <w:rsid w:val="005E68CA"/>
    <w:rsid w:val="005E6A3F"/>
    <w:rsid w:val="005F0F66"/>
    <w:rsid w:val="005F11A4"/>
    <w:rsid w:val="005F13D5"/>
    <w:rsid w:val="005F215C"/>
    <w:rsid w:val="005F2302"/>
    <w:rsid w:val="005F3755"/>
    <w:rsid w:val="005F57F3"/>
    <w:rsid w:val="005F7670"/>
    <w:rsid w:val="005F7EF0"/>
    <w:rsid w:val="00601666"/>
    <w:rsid w:val="006044D9"/>
    <w:rsid w:val="00611B3C"/>
    <w:rsid w:val="0061288B"/>
    <w:rsid w:val="0061368E"/>
    <w:rsid w:val="006136DE"/>
    <w:rsid w:val="00613793"/>
    <w:rsid w:val="00613C78"/>
    <w:rsid w:val="006142E3"/>
    <w:rsid w:val="00614324"/>
    <w:rsid w:val="00615F4A"/>
    <w:rsid w:val="006166B1"/>
    <w:rsid w:val="00616C48"/>
    <w:rsid w:val="006172FE"/>
    <w:rsid w:val="006178C2"/>
    <w:rsid w:val="0062145E"/>
    <w:rsid w:val="00627387"/>
    <w:rsid w:val="00627FF3"/>
    <w:rsid w:val="006310F8"/>
    <w:rsid w:val="00635874"/>
    <w:rsid w:val="00636437"/>
    <w:rsid w:val="00636BBA"/>
    <w:rsid w:val="00637063"/>
    <w:rsid w:val="00637FAD"/>
    <w:rsid w:val="006404DB"/>
    <w:rsid w:val="00640FB6"/>
    <w:rsid w:val="00641A0A"/>
    <w:rsid w:val="00642EE1"/>
    <w:rsid w:val="00643F6E"/>
    <w:rsid w:val="006448D0"/>
    <w:rsid w:val="00644A71"/>
    <w:rsid w:val="006456CD"/>
    <w:rsid w:val="006458E1"/>
    <w:rsid w:val="006467CB"/>
    <w:rsid w:val="006478D0"/>
    <w:rsid w:val="00647EC3"/>
    <w:rsid w:val="00651041"/>
    <w:rsid w:val="0065231B"/>
    <w:rsid w:val="00654222"/>
    <w:rsid w:val="00661844"/>
    <w:rsid w:val="00661933"/>
    <w:rsid w:val="006663E5"/>
    <w:rsid w:val="006669C0"/>
    <w:rsid w:val="00666C50"/>
    <w:rsid w:val="00672CA7"/>
    <w:rsid w:val="0067400D"/>
    <w:rsid w:val="00674D55"/>
    <w:rsid w:val="00675C43"/>
    <w:rsid w:val="006762D8"/>
    <w:rsid w:val="00680415"/>
    <w:rsid w:val="00681BB1"/>
    <w:rsid w:val="00682EC1"/>
    <w:rsid w:val="00683964"/>
    <w:rsid w:val="006840E8"/>
    <w:rsid w:val="00684DE2"/>
    <w:rsid w:val="00685084"/>
    <w:rsid w:val="00685A65"/>
    <w:rsid w:val="00685ACC"/>
    <w:rsid w:val="00686745"/>
    <w:rsid w:val="00690567"/>
    <w:rsid w:val="00691CCF"/>
    <w:rsid w:val="0069349F"/>
    <w:rsid w:val="00693FAF"/>
    <w:rsid w:val="006955BC"/>
    <w:rsid w:val="00696F1E"/>
    <w:rsid w:val="00697C49"/>
    <w:rsid w:val="00697E32"/>
    <w:rsid w:val="006A2685"/>
    <w:rsid w:val="006A35D8"/>
    <w:rsid w:val="006A69E1"/>
    <w:rsid w:val="006B0B96"/>
    <w:rsid w:val="006B0D3E"/>
    <w:rsid w:val="006B1220"/>
    <w:rsid w:val="006B14B2"/>
    <w:rsid w:val="006B22A7"/>
    <w:rsid w:val="006B3797"/>
    <w:rsid w:val="006B4530"/>
    <w:rsid w:val="006B75DE"/>
    <w:rsid w:val="006C04E6"/>
    <w:rsid w:val="006C249C"/>
    <w:rsid w:val="006C6035"/>
    <w:rsid w:val="006C6A5F"/>
    <w:rsid w:val="006C7381"/>
    <w:rsid w:val="006D1DC1"/>
    <w:rsid w:val="006D4D16"/>
    <w:rsid w:val="006D4F88"/>
    <w:rsid w:val="006D5B57"/>
    <w:rsid w:val="006D5C0A"/>
    <w:rsid w:val="006D5FF2"/>
    <w:rsid w:val="006D65BD"/>
    <w:rsid w:val="006D66F7"/>
    <w:rsid w:val="006E14CE"/>
    <w:rsid w:val="006E2F97"/>
    <w:rsid w:val="006E39AB"/>
    <w:rsid w:val="006E435A"/>
    <w:rsid w:val="006E4A74"/>
    <w:rsid w:val="006E57D2"/>
    <w:rsid w:val="006E6E9E"/>
    <w:rsid w:val="006E76B2"/>
    <w:rsid w:val="006F0DA6"/>
    <w:rsid w:val="006F1B94"/>
    <w:rsid w:val="006F2065"/>
    <w:rsid w:val="006F52C6"/>
    <w:rsid w:val="006F5F9E"/>
    <w:rsid w:val="006F6295"/>
    <w:rsid w:val="006F71C7"/>
    <w:rsid w:val="006F725A"/>
    <w:rsid w:val="00700951"/>
    <w:rsid w:val="00701789"/>
    <w:rsid w:val="00702ADE"/>
    <w:rsid w:val="00704210"/>
    <w:rsid w:val="00704E88"/>
    <w:rsid w:val="00705B50"/>
    <w:rsid w:val="007072E8"/>
    <w:rsid w:val="00710040"/>
    <w:rsid w:val="0071143E"/>
    <w:rsid w:val="007159E4"/>
    <w:rsid w:val="00716923"/>
    <w:rsid w:val="00716BEE"/>
    <w:rsid w:val="007233E5"/>
    <w:rsid w:val="00723A73"/>
    <w:rsid w:val="00724880"/>
    <w:rsid w:val="00730B3F"/>
    <w:rsid w:val="00731D40"/>
    <w:rsid w:val="00732150"/>
    <w:rsid w:val="00734BBC"/>
    <w:rsid w:val="00736D40"/>
    <w:rsid w:val="00742169"/>
    <w:rsid w:val="0074260F"/>
    <w:rsid w:val="007447B0"/>
    <w:rsid w:val="00744B92"/>
    <w:rsid w:val="00744EC1"/>
    <w:rsid w:val="00745060"/>
    <w:rsid w:val="00745506"/>
    <w:rsid w:val="00745D46"/>
    <w:rsid w:val="00751211"/>
    <w:rsid w:val="00752A2D"/>
    <w:rsid w:val="00756B13"/>
    <w:rsid w:val="00756F05"/>
    <w:rsid w:val="0076191F"/>
    <w:rsid w:val="00764186"/>
    <w:rsid w:val="00764E4C"/>
    <w:rsid w:val="00766A37"/>
    <w:rsid w:val="00766FE3"/>
    <w:rsid w:val="00767CDA"/>
    <w:rsid w:val="00770A60"/>
    <w:rsid w:val="00771C13"/>
    <w:rsid w:val="0077316B"/>
    <w:rsid w:val="007741E6"/>
    <w:rsid w:val="007746FE"/>
    <w:rsid w:val="00775E19"/>
    <w:rsid w:val="00777114"/>
    <w:rsid w:val="00780EF0"/>
    <w:rsid w:val="00781570"/>
    <w:rsid w:val="00782915"/>
    <w:rsid w:val="00783F1F"/>
    <w:rsid w:val="00785472"/>
    <w:rsid w:val="007866B3"/>
    <w:rsid w:val="0078799B"/>
    <w:rsid w:val="00787D42"/>
    <w:rsid w:val="0079037B"/>
    <w:rsid w:val="00790493"/>
    <w:rsid w:val="0079430C"/>
    <w:rsid w:val="007957B5"/>
    <w:rsid w:val="007964DF"/>
    <w:rsid w:val="00797C60"/>
    <w:rsid w:val="007A2732"/>
    <w:rsid w:val="007A2956"/>
    <w:rsid w:val="007A3634"/>
    <w:rsid w:val="007A53D5"/>
    <w:rsid w:val="007B07CD"/>
    <w:rsid w:val="007B0B4C"/>
    <w:rsid w:val="007B19C7"/>
    <w:rsid w:val="007B210B"/>
    <w:rsid w:val="007B52F0"/>
    <w:rsid w:val="007B694E"/>
    <w:rsid w:val="007B76BA"/>
    <w:rsid w:val="007C005A"/>
    <w:rsid w:val="007C0706"/>
    <w:rsid w:val="007C1293"/>
    <w:rsid w:val="007C1333"/>
    <w:rsid w:val="007C676D"/>
    <w:rsid w:val="007D03E2"/>
    <w:rsid w:val="007D0FC0"/>
    <w:rsid w:val="007D3757"/>
    <w:rsid w:val="007D3C42"/>
    <w:rsid w:val="007D4651"/>
    <w:rsid w:val="007D63AC"/>
    <w:rsid w:val="007D680F"/>
    <w:rsid w:val="007D7AFE"/>
    <w:rsid w:val="007D7D92"/>
    <w:rsid w:val="007E1249"/>
    <w:rsid w:val="007E1D59"/>
    <w:rsid w:val="007E2C35"/>
    <w:rsid w:val="007E42AD"/>
    <w:rsid w:val="007E74B2"/>
    <w:rsid w:val="007F2950"/>
    <w:rsid w:val="007F4B27"/>
    <w:rsid w:val="00801520"/>
    <w:rsid w:val="00802597"/>
    <w:rsid w:val="008035B1"/>
    <w:rsid w:val="00803A90"/>
    <w:rsid w:val="008058FA"/>
    <w:rsid w:val="008064F0"/>
    <w:rsid w:val="00810CA2"/>
    <w:rsid w:val="0081323B"/>
    <w:rsid w:val="00813664"/>
    <w:rsid w:val="00813A52"/>
    <w:rsid w:val="00813AEE"/>
    <w:rsid w:val="00813DED"/>
    <w:rsid w:val="008151D6"/>
    <w:rsid w:val="008163F3"/>
    <w:rsid w:val="008167BB"/>
    <w:rsid w:val="008172FC"/>
    <w:rsid w:val="00817974"/>
    <w:rsid w:val="00825878"/>
    <w:rsid w:val="00830203"/>
    <w:rsid w:val="00832408"/>
    <w:rsid w:val="00834D21"/>
    <w:rsid w:val="00835BCF"/>
    <w:rsid w:val="00835EBE"/>
    <w:rsid w:val="00837A0F"/>
    <w:rsid w:val="00842BC3"/>
    <w:rsid w:val="00846B19"/>
    <w:rsid w:val="00851266"/>
    <w:rsid w:val="008529F1"/>
    <w:rsid w:val="00860ED6"/>
    <w:rsid w:val="00863929"/>
    <w:rsid w:val="0086393A"/>
    <w:rsid w:val="0086416B"/>
    <w:rsid w:val="008652CE"/>
    <w:rsid w:val="00865FDE"/>
    <w:rsid w:val="008663A6"/>
    <w:rsid w:val="00870766"/>
    <w:rsid w:val="00871A68"/>
    <w:rsid w:val="00871EB2"/>
    <w:rsid w:val="00873289"/>
    <w:rsid w:val="00873843"/>
    <w:rsid w:val="00873DE9"/>
    <w:rsid w:val="00874080"/>
    <w:rsid w:val="00876058"/>
    <w:rsid w:val="008765E8"/>
    <w:rsid w:val="008769E1"/>
    <w:rsid w:val="00877FBE"/>
    <w:rsid w:val="00880141"/>
    <w:rsid w:val="00880358"/>
    <w:rsid w:val="00880617"/>
    <w:rsid w:val="00880F05"/>
    <w:rsid w:val="008819B3"/>
    <w:rsid w:val="00884221"/>
    <w:rsid w:val="00891CEA"/>
    <w:rsid w:val="008923DE"/>
    <w:rsid w:val="008939C6"/>
    <w:rsid w:val="00893B33"/>
    <w:rsid w:val="0089410C"/>
    <w:rsid w:val="0089609F"/>
    <w:rsid w:val="0089618B"/>
    <w:rsid w:val="008A0D2B"/>
    <w:rsid w:val="008A1EE6"/>
    <w:rsid w:val="008A2927"/>
    <w:rsid w:val="008A453F"/>
    <w:rsid w:val="008A516B"/>
    <w:rsid w:val="008A77FF"/>
    <w:rsid w:val="008A7D4A"/>
    <w:rsid w:val="008B0679"/>
    <w:rsid w:val="008B1C98"/>
    <w:rsid w:val="008B2487"/>
    <w:rsid w:val="008B482D"/>
    <w:rsid w:val="008B503A"/>
    <w:rsid w:val="008B6AE8"/>
    <w:rsid w:val="008B766B"/>
    <w:rsid w:val="008B77D2"/>
    <w:rsid w:val="008C3A83"/>
    <w:rsid w:val="008C3F12"/>
    <w:rsid w:val="008C4A1D"/>
    <w:rsid w:val="008C7C83"/>
    <w:rsid w:val="008D1CEB"/>
    <w:rsid w:val="008D3101"/>
    <w:rsid w:val="008D714C"/>
    <w:rsid w:val="008E0900"/>
    <w:rsid w:val="008E0BCA"/>
    <w:rsid w:val="008E206B"/>
    <w:rsid w:val="008E4233"/>
    <w:rsid w:val="008E437C"/>
    <w:rsid w:val="008E5C0A"/>
    <w:rsid w:val="008E74E0"/>
    <w:rsid w:val="008F1088"/>
    <w:rsid w:val="008F28EA"/>
    <w:rsid w:val="008F408A"/>
    <w:rsid w:val="008F41CD"/>
    <w:rsid w:val="008F5C79"/>
    <w:rsid w:val="00900137"/>
    <w:rsid w:val="00901134"/>
    <w:rsid w:val="0090146D"/>
    <w:rsid w:val="00901B2D"/>
    <w:rsid w:val="00901D8D"/>
    <w:rsid w:val="0090268B"/>
    <w:rsid w:val="00902CA7"/>
    <w:rsid w:val="00904106"/>
    <w:rsid w:val="0090620E"/>
    <w:rsid w:val="00906339"/>
    <w:rsid w:val="00906574"/>
    <w:rsid w:val="00906956"/>
    <w:rsid w:val="00911666"/>
    <w:rsid w:val="0091177D"/>
    <w:rsid w:val="00914A03"/>
    <w:rsid w:val="00914B08"/>
    <w:rsid w:val="00915BCA"/>
    <w:rsid w:val="0091696E"/>
    <w:rsid w:val="00920139"/>
    <w:rsid w:val="00921FC1"/>
    <w:rsid w:val="00922803"/>
    <w:rsid w:val="00923F9A"/>
    <w:rsid w:val="00924406"/>
    <w:rsid w:val="00925F7C"/>
    <w:rsid w:val="009261D5"/>
    <w:rsid w:val="00926F6E"/>
    <w:rsid w:val="00927232"/>
    <w:rsid w:val="009274D7"/>
    <w:rsid w:val="00927C05"/>
    <w:rsid w:val="009304BB"/>
    <w:rsid w:val="009307FD"/>
    <w:rsid w:val="009316AD"/>
    <w:rsid w:val="00934456"/>
    <w:rsid w:val="0094004B"/>
    <w:rsid w:val="00941A1B"/>
    <w:rsid w:val="009433E7"/>
    <w:rsid w:val="009439BD"/>
    <w:rsid w:val="00944F7D"/>
    <w:rsid w:val="00946295"/>
    <w:rsid w:val="009500A3"/>
    <w:rsid w:val="0095012A"/>
    <w:rsid w:val="0095203F"/>
    <w:rsid w:val="00954CC5"/>
    <w:rsid w:val="00956321"/>
    <w:rsid w:val="00957117"/>
    <w:rsid w:val="00957AD1"/>
    <w:rsid w:val="00957ED8"/>
    <w:rsid w:val="00960F65"/>
    <w:rsid w:val="00961AB6"/>
    <w:rsid w:val="00965026"/>
    <w:rsid w:val="0096731F"/>
    <w:rsid w:val="00967451"/>
    <w:rsid w:val="00967828"/>
    <w:rsid w:val="00967A04"/>
    <w:rsid w:val="00967BFE"/>
    <w:rsid w:val="0097182D"/>
    <w:rsid w:val="009737D4"/>
    <w:rsid w:val="00973C4B"/>
    <w:rsid w:val="0097414E"/>
    <w:rsid w:val="00974579"/>
    <w:rsid w:val="00974665"/>
    <w:rsid w:val="0097541F"/>
    <w:rsid w:val="009771B5"/>
    <w:rsid w:val="00977259"/>
    <w:rsid w:val="00983563"/>
    <w:rsid w:val="00985CAC"/>
    <w:rsid w:val="009907C2"/>
    <w:rsid w:val="00991EA8"/>
    <w:rsid w:val="00993085"/>
    <w:rsid w:val="00994736"/>
    <w:rsid w:val="009956C6"/>
    <w:rsid w:val="00996CA4"/>
    <w:rsid w:val="009A03BA"/>
    <w:rsid w:val="009A05CB"/>
    <w:rsid w:val="009A0F9F"/>
    <w:rsid w:val="009A1958"/>
    <w:rsid w:val="009A3BC9"/>
    <w:rsid w:val="009A6172"/>
    <w:rsid w:val="009A6DC3"/>
    <w:rsid w:val="009A7559"/>
    <w:rsid w:val="009B0ADC"/>
    <w:rsid w:val="009B0C10"/>
    <w:rsid w:val="009B1024"/>
    <w:rsid w:val="009B37AF"/>
    <w:rsid w:val="009B3C7F"/>
    <w:rsid w:val="009B460B"/>
    <w:rsid w:val="009B4627"/>
    <w:rsid w:val="009B4C5B"/>
    <w:rsid w:val="009B531C"/>
    <w:rsid w:val="009B533F"/>
    <w:rsid w:val="009C250E"/>
    <w:rsid w:val="009C5058"/>
    <w:rsid w:val="009C6C54"/>
    <w:rsid w:val="009C7E6C"/>
    <w:rsid w:val="009D1AB0"/>
    <w:rsid w:val="009D1B02"/>
    <w:rsid w:val="009D2589"/>
    <w:rsid w:val="009D325F"/>
    <w:rsid w:val="009D45D4"/>
    <w:rsid w:val="009D4802"/>
    <w:rsid w:val="009D5501"/>
    <w:rsid w:val="009D6F0A"/>
    <w:rsid w:val="009D7598"/>
    <w:rsid w:val="009E026B"/>
    <w:rsid w:val="009E0AF0"/>
    <w:rsid w:val="009E1A5A"/>
    <w:rsid w:val="009E2CB1"/>
    <w:rsid w:val="009E77DF"/>
    <w:rsid w:val="009F060A"/>
    <w:rsid w:val="009F0CE5"/>
    <w:rsid w:val="009F0F27"/>
    <w:rsid w:val="009F10C2"/>
    <w:rsid w:val="009F2809"/>
    <w:rsid w:val="009F2F2B"/>
    <w:rsid w:val="009F333C"/>
    <w:rsid w:val="009F4442"/>
    <w:rsid w:val="009F7F89"/>
    <w:rsid w:val="00A01B36"/>
    <w:rsid w:val="00A03BF3"/>
    <w:rsid w:val="00A03F3F"/>
    <w:rsid w:val="00A04B07"/>
    <w:rsid w:val="00A113D7"/>
    <w:rsid w:val="00A11BEB"/>
    <w:rsid w:val="00A13522"/>
    <w:rsid w:val="00A13716"/>
    <w:rsid w:val="00A177C6"/>
    <w:rsid w:val="00A2039E"/>
    <w:rsid w:val="00A21B64"/>
    <w:rsid w:val="00A226DE"/>
    <w:rsid w:val="00A241A3"/>
    <w:rsid w:val="00A24E9A"/>
    <w:rsid w:val="00A255B8"/>
    <w:rsid w:val="00A3055D"/>
    <w:rsid w:val="00A30822"/>
    <w:rsid w:val="00A32667"/>
    <w:rsid w:val="00A32D3E"/>
    <w:rsid w:val="00A3384E"/>
    <w:rsid w:val="00A3526C"/>
    <w:rsid w:val="00A37C91"/>
    <w:rsid w:val="00A406B1"/>
    <w:rsid w:val="00A41143"/>
    <w:rsid w:val="00A43363"/>
    <w:rsid w:val="00A433E4"/>
    <w:rsid w:val="00A43694"/>
    <w:rsid w:val="00A43E22"/>
    <w:rsid w:val="00A43ED0"/>
    <w:rsid w:val="00A44DC9"/>
    <w:rsid w:val="00A4529F"/>
    <w:rsid w:val="00A457AF"/>
    <w:rsid w:val="00A468DB"/>
    <w:rsid w:val="00A46E51"/>
    <w:rsid w:val="00A4768C"/>
    <w:rsid w:val="00A511F6"/>
    <w:rsid w:val="00A520D8"/>
    <w:rsid w:val="00A52F4D"/>
    <w:rsid w:val="00A5468E"/>
    <w:rsid w:val="00A54EDA"/>
    <w:rsid w:val="00A55B64"/>
    <w:rsid w:val="00A5604A"/>
    <w:rsid w:val="00A56603"/>
    <w:rsid w:val="00A57318"/>
    <w:rsid w:val="00A5792A"/>
    <w:rsid w:val="00A61270"/>
    <w:rsid w:val="00A622CC"/>
    <w:rsid w:val="00A63AA3"/>
    <w:rsid w:val="00A63D39"/>
    <w:rsid w:val="00A64B1B"/>
    <w:rsid w:val="00A64D99"/>
    <w:rsid w:val="00A66CD8"/>
    <w:rsid w:val="00A66D42"/>
    <w:rsid w:val="00A67DD3"/>
    <w:rsid w:val="00A70BCB"/>
    <w:rsid w:val="00A71A47"/>
    <w:rsid w:val="00A72E33"/>
    <w:rsid w:val="00A7459B"/>
    <w:rsid w:val="00A75976"/>
    <w:rsid w:val="00A76589"/>
    <w:rsid w:val="00A765A0"/>
    <w:rsid w:val="00A8294B"/>
    <w:rsid w:val="00A84FA7"/>
    <w:rsid w:val="00A871ED"/>
    <w:rsid w:val="00A92001"/>
    <w:rsid w:val="00A928F0"/>
    <w:rsid w:val="00A94251"/>
    <w:rsid w:val="00A95C82"/>
    <w:rsid w:val="00A96235"/>
    <w:rsid w:val="00A9785C"/>
    <w:rsid w:val="00AA057E"/>
    <w:rsid w:val="00AA250B"/>
    <w:rsid w:val="00AA3D03"/>
    <w:rsid w:val="00AA4632"/>
    <w:rsid w:val="00AA7AC4"/>
    <w:rsid w:val="00AA7DE0"/>
    <w:rsid w:val="00AB0D7E"/>
    <w:rsid w:val="00AB297B"/>
    <w:rsid w:val="00AB3CA1"/>
    <w:rsid w:val="00AB7843"/>
    <w:rsid w:val="00AC1CE2"/>
    <w:rsid w:val="00AC2B34"/>
    <w:rsid w:val="00AC5E0F"/>
    <w:rsid w:val="00AC6C21"/>
    <w:rsid w:val="00AC75D2"/>
    <w:rsid w:val="00AC774F"/>
    <w:rsid w:val="00AC7AAE"/>
    <w:rsid w:val="00AD1B36"/>
    <w:rsid w:val="00AD333D"/>
    <w:rsid w:val="00AD5654"/>
    <w:rsid w:val="00AD6119"/>
    <w:rsid w:val="00AD726E"/>
    <w:rsid w:val="00AD7C5F"/>
    <w:rsid w:val="00AE02FA"/>
    <w:rsid w:val="00AE0631"/>
    <w:rsid w:val="00AE1F5C"/>
    <w:rsid w:val="00AE2524"/>
    <w:rsid w:val="00AE2774"/>
    <w:rsid w:val="00AE37CE"/>
    <w:rsid w:val="00AE3EE8"/>
    <w:rsid w:val="00AE44BA"/>
    <w:rsid w:val="00AE5543"/>
    <w:rsid w:val="00AE5C2F"/>
    <w:rsid w:val="00AE6758"/>
    <w:rsid w:val="00AF0606"/>
    <w:rsid w:val="00AF0EE9"/>
    <w:rsid w:val="00AF379C"/>
    <w:rsid w:val="00AF3B7D"/>
    <w:rsid w:val="00AF5FFC"/>
    <w:rsid w:val="00AF6A45"/>
    <w:rsid w:val="00B01442"/>
    <w:rsid w:val="00B02059"/>
    <w:rsid w:val="00B02CC5"/>
    <w:rsid w:val="00B038FE"/>
    <w:rsid w:val="00B03F70"/>
    <w:rsid w:val="00B042C0"/>
    <w:rsid w:val="00B04E76"/>
    <w:rsid w:val="00B054B1"/>
    <w:rsid w:val="00B06A9A"/>
    <w:rsid w:val="00B0797E"/>
    <w:rsid w:val="00B10854"/>
    <w:rsid w:val="00B116E5"/>
    <w:rsid w:val="00B128FB"/>
    <w:rsid w:val="00B12E2F"/>
    <w:rsid w:val="00B1513C"/>
    <w:rsid w:val="00B164B3"/>
    <w:rsid w:val="00B20585"/>
    <w:rsid w:val="00B2154A"/>
    <w:rsid w:val="00B2261E"/>
    <w:rsid w:val="00B25C97"/>
    <w:rsid w:val="00B263BE"/>
    <w:rsid w:val="00B26ECB"/>
    <w:rsid w:val="00B3020B"/>
    <w:rsid w:val="00B320DA"/>
    <w:rsid w:val="00B33810"/>
    <w:rsid w:val="00B352AF"/>
    <w:rsid w:val="00B3578D"/>
    <w:rsid w:val="00B366B4"/>
    <w:rsid w:val="00B37B43"/>
    <w:rsid w:val="00B37DF6"/>
    <w:rsid w:val="00B4045A"/>
    <w:rsid w:val="00B40996"/>
    <w:rsid w:val="00B40B6D"/>
    <w:rsid w:val="00B416EB"/>
    <w:rsid w:val="00B417D1"/>
    <w:rsid w:val="00B41ED1"/>
    <w:rsid w:val="00B43053"/>
    <w:rsid w:val="00B443CE"/>
    <w:rsid w:val="00B456F9"/>
    <w:rsid w:val="00B47243"/>
    <w:rsid w:val="00B47FB8"/>
    <w:rsid w:val="00B51ADF"/>
    <w:rsid w:val="00B55C83"/>
    <w:rsid w:val="00B57192"/>
    <w:rsid w:val="00B57346"/>
    <w:rsid w:val="00B604CC"/>
    <w:rsid w:val="00B60F0B"/>
    <w:rsid w:val="00B62816"/>
    <w:rsid w:val="00B62BD3"/>
    <w:rsid w:val="00B63A3C"/>
    <w:rsid w:val="00B63AA6"/>
    <w:rsid w:val="00B642D9"/>
    <w:rsid w:val="00B66593"/>
    <w:rsid w:val="00B66D1D"/>
    <w:rsid w:val="00B66FF7"/>
    <w:rsid w:val="00B7154D"/>
    <w:rsid w:val="00B75382"/>
    <w:rsid w:val="00B7543B"/>
    <w:rsid w:val="00B75961"/>
    <w:rsid w:val="00B75ADA"/>
    <w:rsid w:val="00B75D60"/>
    <w:rsid w:val="00B76590"/>
    <w:rsid w:val="00B767C3"/>
    <w:rsid w:val="00B7691A"/>
    <w:rsid w:val="00B76DE6"/>
    <w:rsid w:val="00B775A5"/>
    <w:rsid w:val="00B80513"/>
    <w:rsid w:val="00B827F7"/>
    <w:rsid w:val="00B83068"/>
    <w:rsid w:val="00B847EE"/>
    <w:rsid w:val="00B85011"/>
    <w:rsid w:val="00B858A0"/>
    <w:rsid w:val="00B9110F"/>
    <w:rsid w:val="00B9226B"/>
    <w:rsid w:val="00B93BE1"/>
    <w:rsid w:val="00B95EFD"/>
    <w:rsid w:val="00B96B72"/>
    <w:rsid w:val="00B96CE7"/>
    <w:rsid w:val="00B9732F"/>
    <w:rsid w:val="00BA351E"/>
    <w:rsid w:val="00BA548D"/>
    <w:rsid w:val="00BA74F3"/>
    <w:rsid w:val="00BB1EC9"/>
    <w:rsid w:val="00BB2510"/>
    <w:rsid w:val="00BB3441"/>
    <w:rsid w:val="00BB3980"/>
    <w:rsid w:val="00BB3A69"/>
    <w:rsid w:val="00BB70D3"/>
    <w:rsid w:val="00BC0FCA"/>
    <w:rsid w:val="00BC1381"/>
    <w:rsid w:val="00BC15BC"/>
    <w:rsid w:val="00BC23C2"/>
    <w:rsid w:val="00BC3031"/>
    <w:rsid w:val="00BC3DA6"/>
    <w:rsid w:val="00BC59CD"/>
    <w:rsid w:val="00BD055A"/>
    <w:rsid w:val="00BD28E7"/>
    <w:rsid w:val="00BD3090"/>
    <w:rsid w:val="00BD641F"/>
    <w:rsid w:val="00BD7181"/>
    <w:rsid w:val="00BE0D92"/>
    <w:rsid w:val="00BE1A5F"/>
    <w:rsid w:val="00BE3415"/>
    <w:rsid w:val="00BE37D8"/>
    <w:rsid w:val="00BE3F69"/>
    <w:rsid w:val="00BE42B4"/>
    <w:rsid w:val="00BE667F"/>
    <w:rsid w:val="00BE6D43"/>
    <w:rsid w:val="00BF0DF2"/>
    <w:rsid w:val="00BF69C9"/>
    <w:rsid w:val="00BF6FC7"/>
    <w:rsid w:val="00BF7A48"/>
    <w:rsid w:val="00C001F9"/>
    <w:rsid w:val="00C01743"/>
    <w:rsid w:val="00C045DC"/>
    <w:rsid w:val="00C059DD"/>
    <w:rsid w:val="00C05BA6"/>
    <w:rsid w:val="00C05C44"/>
    <w:rsid w:val="00C066C1"/>
    <w:rsid w:val="00C0754A"/>
    <w:rsid w:val="00C07E25"/>
    <w:rsid w:val="00C17631"/>
    <w:rsid w:val="00C17EB1"/>
    <w:rsid w:val="00C2071E"/>
    <w:rsid w:val="00C20993"/>
    <w:rsid w:val="00C21A4A"/>
    <w:rsid w:val="00C233DA"/>
    <w:rsid w:val="00C2375C"/>
    <w:rsid w:val="00C24A2D"/>
    <w:rsid w:val="00C25BCC"/>
    <w:rsid w:val="00C260E3"/>
    <w:rsid w:val="00C2770E"/>
    <w:rsid w:val="00C3106D"/>
    <w:rsid w:val="00C343F6"/>
    <w:rsid w:val="00C34E43"/>
    <w:rsid w:val="00C426DC"/>
    <w:rsid w:val="00C4288D"/>
    <w:rsid w:val="00C42ABC"/>
    <w:rsid w:val="00C44D0A"/>
    <w:rsid w:val="00C45AD3"/>
    <w:rsid w:val="00C46209"/>
    <w:rsid w:val="00C4671D"/>
    <w:rsid w:val="00C46986"/>
    <w:rsid w:val="00C53317"/>
    <w:rsid w:val="00C55037"/>
    <w:rsid w:val="00C56C16"/>
    <w:rsid w:val="00C578A5"/>
    <w:rsid w:val="00C60F6E"/>
    <w:rsid w:val="00C62FB6"/>
    <w:rsid w:val="00C636A8"/>
    <w:rsid w:val="00C64C8D"/>
    <w:rsid w:val="00C64E59"/>
    <w:rsid w:val="00C660A7"/>
    <w:rsid w:val="00C67B17"/>
    <w:rsid w:val="00C67F55"/>
    <w:rsid w:val="00C705E9"/>
    <w:rsid w:val="00C72324"/>
    <w:rsid w:val="00C80B22"/>
    <w:rsid w:val="00C811EB"/>
    <w:rsid w:val="00C81770"/>
    <w:rsid w:val="00C8200B"/>
    <w:rsid w:val="00C8530F"/>
    <w:rsid w:val="00C85C46"/>
    <w:rsid w:val="00C866B1"/>
    <w:rsid w:val="00C9095F"/>
    <w:rsid w:val="00C9766A"/>
    <w:rsid w:val="00CA06BC"/>
    <w:rsid w:val="00CA15B9"/>
    <w:rsid w:val="00CA1B58"/>
    <w:rsid w:val="00CA1E59"/>
    <w:rsid w:val="00CA2185"/>
    <w:rsid w:val="00CA2632"/>
    <w:rsid w:val="00CA3903"/>
    <w:rsid w:val="00CA3FB0"/>
    <w:rsid w:val="00CB0569"/>
    <w:rsid w:val="00CB18BE"/>
    <w:rsid w:val="00CB1ADB"/>
    <w:rsid w:val="00CB2680"/>
    <w:rsid w:val="00CB3A4A"/>
    <w:rsid w:val="00CB3DA1"/>
    <w:rsid w:val="00CB54E5"/>
    <w:rsid w:val="00CB5D63"/>
    <w:rsid w:val="00CB6C3A"/>
    <w:rsid w:val="00CC1818"/>
    <w:rsid w:val="00CC1C8C"/>
    <w:rsid w:val="00CC490D"/>
    <w:rsid w:val="00CC6326"/>
    <w:rsid w:val="00CD053B"/>
    <w:rsid w:val="00CD16D8"/>
    <w:rsid w:val="00CD33C7"/>
    <w:rsid w:val="00CD3A05"/>
    <w:rsid w:val="00CD7288"/>
    <w:rsid w:val="00CD763C"/>
    <w:rsid w:val="00CD7E66"/>
    <w:rsid w:val="00CE056E"/>
    <w:rsid w:val="00CE4847"/>
    <w:rsid w:val="00CE4C66"/>
    <w:rsid w:val="00CE690A"/>
    <w:rsid w:val="00CE6BE4"/>
    <w:rsid w:val="00CE7C0D"/>
    <w:rsid w:val="00CF1BC1"/>
    <w:rsid w:val="00CF2A01"/>
    <w:rsid w:val="00CF4AB6"/>
    <w:rsid w:val="00CF4FD0"/>
    <w:rsid w:val="00CF7191"/>
    <w:rsid w:val="00D00844"/>
    <w:rsid w:val="00D03ADE"/>
    <w:rsid w:val="00D0529A"/>
    <w:rsid w:val="00D05DA9"/>
    <w:rsid w:val="00D062A5"/>
    <w:rsid w:val="00D073F1"/>
    <w:rsid w:val="00D075AB"/>
    <w:rsid w:val="00D100DD"/>
    <w:rsid w:val="00D10515"/>
    <w:rsid w:val="00D109BD"/>
    <w:rsid w:val="00D12C15"/>
    <w:rsid w:val="00D12F33"/>
    <w:rsid w:val="00D12F54"/>
    <w:rsid w:val="00D140AB"/>
    <w:rsid w:val="00D15053"/>
    <w:rsid w:val="00D1791F"/>
    <w:rsid w:val="00D17B85"/>
    <w:rsid w:val="00D17DDD"/>
    <w:rsid w:val="00D200C9"/>
    <w:rsid w:val="00D206EE"/>
    <w:rsid w:val="00D21BC3"/>
    <w:rsid w:val="00D21BF4"/>
    <w:rsid w:val="00D23122"/>
    <w:rsid w:val="00D25004"/>
    <w:rsid w:val="00D26603"/>
    <w:rsid w:val="00D26B8C"/>
    <w:rsid w:val="00D26BAA"/>
    <w:rsid w:val="00D30104"/>
    <w:rsid w:val="00D323F5"/>
    <w:rsid w:val="00D32A8C"/>
    <w:rsid w:val="00D345A8"/>
    <w:rsid w:val="00D34951"/>
    <w:rsid w:val="00D405FD"/>
    <w:rsid w:val="00D42295"/>
    <w:rsid w:val="00D43412"/>
    <w:rsid w:val="00D43EE2"/>
    <w:rsid w:val="00D44C96"/>
    <w:rsid w:val="00D45220"/>
    <w:rsid w:val="00D467E6"/>
    <w:rsid w:val="00D46E1A"/>
    <w:rsid w:val="00D52E2C"/>
    <w:rsid w:val="00D56279"/>
    <w:rsid w:val="00D56634"/>
    <w:rsid w:val="00D57919"/>
    <w:rsid w:val="00D65235"/>
    <w:rsid w:val="00D66F08"/>
    <w:rsid w:val="00D67447"/>
    <w:rsid w:val="00D71117"/>
    <w:rsid w:val="00D71EDA"/>
    <w:rsid w:val="00D734C5"/>
    <w:rsid w:val="00D73CC3"/>
    <w:rsid w:val="00D7448A"/>
    <w:rsid w:val="00D746F9"/>
    <w:rsid w:val="00D7650B"/>
    <w:rsid w:val="00D82F52"/>
    <w:rsid w:val="00D84085"/>
    <w:rsid w:val="00D8488D"/>
    <w:rsid w:val="00D86AF5"/>
    <w:rsid w:val="00D8789D"/>
    <w:rsid w:val="00D9000D"/>
    <w:rsid w:val="00D91DA0"/>
    <w:rsid w:val="00D92047"/>
    <w:rsid w:val="00D936B3"/>
    <w:rsid w:val="00D9377B"/>
    <w:rsid w:val="00D93945"/>
    <w:rsid w:val="00D97587"/>
    <w:rsid w:val="00D97A8B"/>
    <w:rsid w:val="00D97D3B"/>
    <w:rsid w:val="00DA0648"/>
    <w:rsid w:val="00DA077E"/>
    <w:rsid w:val="00DA2C89"/>
    <w:rsid w:val="00DA4B5C"/>
    <w:rsid w:val="00DA69DE"/>
    <w:rsid w:val="00DB1005"/>
    <w:rsid w:val="00DB2628"/>
    <w:rsid w:val="00DB28C1"/>
    <w:rsid w:val="00DB511F"/>
    <w:rsid w:val="00DB66CA"/>
    <w:rsid w:val="00DB6950"/>
    <w:rsid w:val="00DB7293"/>
    <w:rsid w:val="00DC03EC"/>
    <w:rsid w:val="00DC10C7"/>
    <w:rsid w:val="00DC1303"/>
    <w:rsid w:val="00DC64D8"/>
    <w:rsid w:val="00DD04A9"/>
    <w:rsid w:val="00DD06D3"/>
    <w:rsid w:val="00DD0B37"/>
    <w:rsid w:val="00DD15FA"/>
    <w:rsid w:val="00DD215D"/>
    <w:rsid w:val="00DD2A34"/>
    <w:rsid w:val="00DD6754"/>
    <w:rsid w:val="00DD7703"/>
    <w:rsid w:val="00DE1279"/>
    <w:rsid w:val="00DE1561"/>
    <w:rsid w:val="00DE1FB3"/>
    <w:rsid w:val="00DE67DA"/>
    <w:rsid w:val="00DE741B"/>
    <w:rsid w:val="00DE7461"/>
    <w:rsid w:val="00DE76DB"/>
    <w:rsid w:val="00DE77DC"/>
    <w:rsid w:val="00DF048C"/>
    <w:rsid w:val="00DF0BEE"/>
    <w:rsid w:val="00DF2611"/>
    <w:rsid w:val="00DF328D"/>
    <w:rsid w:val="00DF3470"/>
    <w:rsid w:val="00DF5366"/>
    <w:rsid w:val="00DF66CF"/>
    <w:rsid w:val="00E03C88"/>
    <w:rsid w:val="00E04069"/>
    <w:rsid w:val="00E10444"/>
    <w:rsid w:val="00E117C5"/>
    <w:rsid w:val="00E12DCA"/>
    <w:rsid w:val="00E1431F"/>
    <w:rsid w:val="00E14399"/>
    <w:rsid w:val="00E159D4"/>
    <w:rsid w:val="00E24D98"/>
    <w:rsid w:val="00E251AC"/>
    <w:rsid w:val="00E2743B"/>
    <w:rsid w:val="00E316AE"/>
    <w:rsid w:val="00E31E5A"/>
    <w:rsid w:val="00E32F92"/>
    <w:rsid w:val="00E340F3"/>
    <w:rsid w:val="00E346C5"/>
    <w:rsid w:val="00E41377"/>
    <w:rsid w:val="00E41A13"/>
    <w:rsid w:val="00E41A82"/>
    <w:rsid w:val="00E42027"/>
    <w:rsid w:val="00E4238B"/>
    <w:rsid w:val="00E42749"/>
    <w:rsid w:val="00E428BE"/>
    <w:rsid w:val="00E43237"/>
    <w:rsid w:val="00E45E01"/>
    <w:rsid w:val="00E47170"/>
    <w:rsid w:val="00E519A0"/>
    <w:rsid w:val="00E52B61"/>
    <w:rsid w:val="00E53DC3"/>
    <w:rsid w:val="00E55C87"/>
    <w:rsid w:val="00E55EA4"/>
    <w:rsid w:val="00E5690F"/>
    <w:rsid w:val="00E56F0A"/>
    <w:rsid w:val="00E572A9"/>
    <w:rsid w:val="00E62185"/>
    <w:rsid w:val="00E63A4D"/>
    <w:rsid w:val="00E65E58"/>
    <w:rsid w:val="00E66553"/>
    <w:rsid w:val="00E67724"/>
    <w:rsid w:val="00E717B7"/>
    <w:rsid w:val="00E719B2"/>
    <w:rsid w:val="00E728D1"/>
    <w:rsid w:val="00E72C5C"/>
    <w:rsid w:val="00E73831"/>
    <w:rsid w:val="00E73AA1"/>
    <w:rsid w:val="00E74D76"/>
    <w:rsid w:val="00E753C1"/>
    <w:rsid w:val="00E75918"/>
    <w:rsid w:val="00E803D6"/>
    <w:rsid w:val="00E80A8B"/>
    <w:rsid w:val="00E84771"/>
    <w:rsid w:val="00E85AD3"/>
    <w:rsid w:val="00E85D0C"/>
    <w:rsid w:val="00E85E2E"/>
    <w:rsid w:val="00E86269"/>
    <w:rsid w:val="00E86D19"/>
    <w:rsid w:val="00E8739C"/>
    <w:rsid w:val="00E875D6"/>
    <w:rsid w:val="00E87A28"/>
    <w:rsid w:val="00E87C91"/>
    <w:rsid w:val="00E91385"/>
    <w:rsid w:val="00E91FB6"/>
    <w:rsid w:val="00E92DD1"/>
    <w:rsid w:val="00E92FE4"/>
    <w:rsid w:val="00E94AC2"/>
    <w:rsid w:val="00E94CA4"/>
    <w:rsid w:val="00EA0D05"/>
    <w:rsid w:val="00EA1E30"/>
    <w:rsid w:val="00EA5183"/>
    <w:rsid w:val="00EA5C1F"/>
    <w:rsid w:val="00EA621B"/>
    <w:rsid w:val="00EA6D3B"/>
    <w:rsid w:val="00EB169A"/>
    <w:rsid w:val="00EB17FB"/>
    <w:rsid w:val="00EB1824"/>
    <w:rsid w:val="00EB1D3E"/>
    <w:rsid w:val="00EB22A0"/>
    <w:rsid w:val="00EB2C70"/>
    <w:rsid w:val="00EB2D7F"/>
    <w:rsid w:val="00EB58F9"/>
    <w:rsid w:val="00EB64C5"/>
    <w:rsid w:val="00EC13E3"/>
    <w:rsid w:val="00EC37F6"/>
    <w:rsid w:val="00EC3D86"/>
    <w:rsid w:val="00EC447F"/>
    <w:rsid w:val="00EC5EB0"/>
    <w:rsid w:val="00EC69D4"/>
    <w:rsid w:val="00EC771A"/>
    <w:rsid w:val="00ED0F3F"/>
    <w:rsid w:val="00ED49DD"/>
    <w:rsid w:val="00ED6112"/>
    <w:rsid w:val="00ED74FF"/>
    <w:rsid w:val="00ED75C3"/>
    <w:rsid w:val="00ED7A1D"/>
    <w:rsid w:val="00EE653F"/>
    <w:rsid w:val="00EE6CB7"/>
    <w:rsid w:val="00EE6FFF"/>
    <w:rsid w:val="00EE7CA2"/>
    <w:rsid w:val="00EF3039"/>
    <w:rsid w:val="00EF3971"/>
    <w:rsid w:val="00EF3A27"/>
    <w:rsid w:val="00EF4E5A"/>
    <w:rsid w:val="00EF4FC0"/>
    <w:rsid w:val="00EF53B8"/>
    <w:rsid w:val="00EF6E4F"/>
    <w:rsid w:val="00EF7A03"/>
    <w:rsid w:val="00F039DD"/>
    <w:rsid w:val="00F045AF"/>
    <w:rsid w:val="00F06080"/>
    <w:rsid w:val="00F0643C"/>
    <w:rsid w:val="00F06C25"/>
    <w:rsid w:val="00F14706"/>
    <w:rsid w:val="00F1677A"/>
    <w:rsid w:val="00F16C87"/>
    <w:rsid w:val="00F1787F"/>
    <w:rsid w:val="00F21085"/>
    <w:rsid w:val="00F21FE5"/>
    <w:rsid w:val="00F24392"/>
    <w:rsid w:val="00F2659D"/>
    <w:rsid w:val="00F26A21"/>
    <w:rsid w:val="00F26A8E"/>
    <w:rsid w:val="00F27864"/>
    <w:rsid w:val="00F304C7"/>
    <w:rsid w:val="00F31362"/>
    <w:rsid w:val="00F32295"/>
    <w:rsid w:val="00F347A0"/>
    <w:rsid w:val="00F350A2"/>
    <w:rsid w:val="00F36700"/>
    <w:rsid w:val="00F36AA8"/>
    <w:rsid w:val="00F36F47"/>
    <w:rsid w:val="00F37758"/>
    <w:rsid w:val="00F37D0C"/>
    <w:rsid w:val="00F448DA"/>
    <w:rsid w:val="00F45AA8"/>
    <w:rsid w:val="00F46CD0"/>
    <w:rsid w:val="00F47327"/>
    <w:rsid w:val="00F47455"/>
    <w:rsid w:val="00F475B9"/>
    <w:rsid w:val="00F47C23"/>
    <w:rsid w:val="00F5002E"/>
    <w:rsid w:val="00F50A84"/>
    <w:rsid w:val="00F5389E"/>
    <w:rsid w:val="00F53B85"/>
    <w:rsid w:val="00F53F5F"/>
    <w:rsid w:val="00F56E6B"/>
    <w:rsid w:val="00F6276C"/>
    <w:rsid w:val="00F66454"/>
    <w:rsid w:val="00F6661E"/>
    <w:rsid w:val="00F71C6A"/>
    <w:rsid w:val="00F7302D"/>
    <w:rsid w:val="00F750D5"/>
    <w:rsid w:val="00F7510A"/>
    <w:rsid w:val="00F76841"/>
    <w:rsid w:val="00F82715"/>
    <w:rsid w:val="00F83139"/>
    <w:rsid w:val="00F841ED"/>
    <w:rsid w:val="00F94A9D"/>
    <w:rsid w:val="00F95774"/>
    <w:rsid w:val="00F96083"/>
    <w:rsid w:val="00F96655"/>
    <w:rsid w:val="00F97010"/>
    <w:rsid w:val="00F97DAA"/>
    <w:rsid w:val="00FA177F"/>
    <w:rsid w:val="00FA1939"/>
    <w:rsid w:val="00FA1C81"/>
    <w:rsid w:val="00FA26E2"/>
    <w:rsid w:val="00FA27D5"/>
    <w:rsid w:val="00FA52AD"/>
    <w:rsid w:val="00FA568B"/>
    <w:rsid w:val="00FA7B96"/>
    <w:rsid w:val="00FA7DBC"/>
    <w:rsid w:val="00FB1178"/>
    <w:rsid w:val="00FB1A46"/>
    <w:rsid w:val="00FB373E"/>
    <w:rsid w:val="00FB4B97"/>
    <w:rsid w:val="00FB7A91"/>
    <w:rsid w:val="00FB7DB7"/>
    <w:rsid w:val="00FB7DCD"/>
    <w:rsid w:val="00FC0501"/>
    <w:rsid w:val="00FC4081"/>
    <w:rsid w:val="00FC46CB"/>
    <w:rsid w:val="00FC61FD"/>
    <w:rsid w:val="00FD0A14"/>
    <w:rsid w:val="00FD32F4"/>
    <w:rsid w:val="00FE1039"/>
    <w:rsid w:val="00FE4AD1"/>
    <w:rsid w:val="00FE4CA7"/>
    <w:rsid w:val="00FE4EC9"/>
    <w:rsid w:val="00FF16EC"/>
    <w:rsid w:val="00FF35C3"/>
    <w:rsid w:val="00FF37BC"/>
    <w:rsid w:val="00FF78E1"/>
    <w:rsid w:val="03E9B7F5"/>
    <w:rsid w:val="07D70D2B"/>
    <w:rsid w:val="0B090E97"/>
    <w:rsid w:val="0B1B84F2"/>
    <w:rsid w:val="16CFE17A"/>
    <w:rsid w:val="187A5178"/>
    <w:rsid w:val="197158E6"/>
    <w:rsid w:val="1BE54E66"/>
    <w:rsid w:val="204F6B23"/>
    <w:rsid w:val="28D9B1C0"/>
    <w:rsid w:val="292146AA"/>
    <w:rsid w:val="2B29BAAA"/>
    <w:rsid w:val="2BED7DDB"/>
    <w:rsid w:val="2D26A3E2"/>
    <w:rsid w:val="2EBE22FC"/>
    <w:rsid w:val="33074722"/>
    <w:rsid w:val="3557BC44"/>
    <w:rsid w:val="3727471E"/>
    <w:rsid w:val="3E22498F"/>
    <w:rsid w:val="42D8F551"/>
    <w:rsid w:val="440167D3"/>
    <w:rsid w:val="4842390D"/>
    <w:rsid w:val="4A80F0B7"/>
    <w:rsid w:val="58EA2CB6"/>
    <w:rsid w:val="63195C5B"/>
    <w:rsid w:val="637D77A5"/>
    <w:rsid w:val="662BA2D0"/>
    <w:rsid w:val="6894B0C7"/>
    <w:rsid w:val="69238C90"/>
    <w:rsid w:val="6A33FE7E"/>
    <w:rsid w:val="6CB9E8E1"/>
    <w:rsid w:val="7128DDF6"/>
    <w:rsid w:val="7A2E4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6B3CE"/>
  <w15:docId w15:val="{A2D59E78-5321-44CB-8EF7-140B60A5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65A0"/>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6">
    <w:name w:val="heading 6"/>
    <w:basedOn w:val="Normal"/>
    <w:next w:val="Normal"/>
    <w:link w:val="Heading6Char"/>
    <w:semiHidden/>
    <w:unhideWhenUsed/>
    <w:qFormat/>
    <w:rsid w:val="00494E26"/>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PlaceholderText">
    <w:name w:val="Placeholder Text"/>
    <w:basedOn w:val="DefaultParagraphFont"/>
    <w:uiPriority w:val="99"/>
    <w:semiHidden/>
    <w:rsid w:val="00B767C3"/>
    <w:rPr>
      <w:color w:val="808080"/>
    </w:rPr>
  </w:style>
  <w:style w:type="character" w:customStyle="1" w:styleId="ListParagraphChar">
    <w:name w:val="List Paragraph Char"/>
    <w:link w:val="ListParagraph"/>
    <w:uiPriority w:val="34"/>
    <w:locked/>
    <w:rsid w:val="00751211"/>
    <w:rPr>
      <w:sz w:val="24"/>
      <w:szCs w:val="24"/>
      <w:lang w:eastAsia="en-US"/>
    </w:rPr>
  </w:style>
  <w:style w:type="paragraph" w:styleId="NormalWeb">
    <w:name w:val="Normal (Web)"/>
    <w:basedOn w:val="Normal"/>
    <w:uiPriority w:val="99"/>
    <w:unhideWhenUsed/>
    <w:rsid w:val="00E91FB6"/>
    <w:pPr>
      <w:spacing w:before="100" w:beforeAutospacing="1" w:after="100" w:afterAutospacing="1"/>
    </w:pPr>
    <w:rPr>
      <w:lang w:val="en-US"/>
    </w:rPr>
  </w:style>
  <w:style w:type="character" w:customStyle="1" w:styleId="normaltextrun">
    <w:name w:val="normaltextrun"/>
    <w:basedOn w:val="DefaultParagraphFont"/>
    <w:rsid w:val="00BA351E"/>
  </w:style>
  <w:style w:type="character" w:customStyle="1" w:styleId="eop">
    <w:name w:val="eop"/>
    <w:basedOn w:val="DefaultParagraphFont"/>
    <w:rsid w:val="00BA351E"/>
  </w:style>
  <w:style w:type="paragraph" w:customStyle="1" w:styleId="paragraph">
    <w:name w:val="paragraph"/>
    <w:basedOn w:val="Normal"/>
    <w:rsid w:val="00BA351E"/>
    <w:pPr>
      <w:spacing w:before="100" w:beforeAutospacing="1" w:after="100" w:afterAutospacing="1"/>
    </w:pPr>
    <w:rPr>
      <w:lang w:eastAsia="en-GB"/>
    </w:rPr>
  </w:style>
  <w:style w:type="character" w:styleId="Strong">
    <w:name w:val="Strong"/>
    <w:basedOn w:val="DefaultParagraphFont"/>
    <w:uiPriority w:val="22"/>
    <w:qFormat/>
    <w:rsid w:val="001366A5"/>
    <w:rPr>
      <w:b/>
      <w:bCs/>
    </w:rPr>
  </w:style>
  <w:style w:type="character" w:customStyle="1" w:styleId="scxw49748335">
    <w:name w:val="scxw49748335"/>
    <w:basedOn w:val="DefaultParagraphFont"/>
    <w:rsid w:val="001F19DE"/>
  </w:style>
  <w:style w:type="character" w:customStyle="1" w:styleId="scxw201416604">
    <w:name w:val="scxw201416604"/>
    <w:basedOn w:val="DefaultParagraphFont"/>
    <w:rsid w:val="001F19DE"/>
  </w:style>
  <w:style w:type="paragraph" w:customStyle="1" w:styleId="Text1">
    <w:name w:val="Text 1"/>
    <w:basedOn w:val="Normal"/>
    <w:uiPriority w:val="1"/>
    <w:qFormat/>
    <w:rsid w:val="00F32295"/>
    <w:pPr>
      <w:spacing w:after="240"/>
      <w:ind w:left="482"/>
      <w:jc w:val="both"/>
    </w:pPr>
    <w:rPr>
      <w:szCs w:val="20"/>
      <w:lang w:eastAsia="fr-BE"/>
    </w:rPr>
  </w:style>
  <w:style w:type="character" w:customStyle="1" w:styleId="ui-provider">
    <w:name w:val="ui-provider"/>
    <w:basedOn w:val="DefaultParagraphFont"/>
    <w:rsid w:val="004354EF"/>
  </w:style>
  <w:style w:type="character" w:customStyle="1" w:styleId="cf01">
    <w:name w:val="cf01"/>
    <w:basedOn w:val="DefaultParagraphFont"/>
    <w:rsid w:val="00813A52"/>
    <w:rPr>
      <w:rFonts w:ascii="Segoe UI" w:hAnsi="Segoe UI" w:cs="Segoe UI" w:hint="default"/>
      <w:sz w:val="18"/>
      <w:szCs w:val="18"/>
    </w:rPr>
  </w:style>
  <w:style w:type="paragraph" w:customStyle="1" w:styleId="pf0">
    <w:name w:val="pf0"/>
    <w:basedOn w:val="Normal"/>
    <w:rsid w:val="00CD3A05"/>
    <w:pPr>
      <w:spacing w:before="100" w:beforeAutospacing="1" w:after="100" w:afterAutospacing="1"/>
    </w:pPr>
    <w:rPr>
      <w:lang w:val="en-IE" w:eastAsia="en-IE"/>
    </w:rPr>
  </w:style>
  <w:style w:type="character" w:customStyle="1" w:styleId="cf11">
    <w:name w:val="cf11"/>
    <w:basedOn w:val="DefaultParagraphFont"/>
    <w:rsid w:val="00CD3A05"/>
    <w:rPr>
      <w:rFonts w:ascii="Segoe UI" w:hAnsi="Segoe UI" w:cs="Segoe UI" w:hint="default"/>
      <w:sz w:val="18"/>
      <w:szCs w:val="18"/>
    </w:rPr>
  </w:style>
  <w:style w:type="character" w:customStyle="1" w:styleId="cf21">
    <w:name w:val="cf21"/>
    <w:basedOn w:val="DefaultParagraphFont"/>
    <w:rsid w:val="00CD3A05"/>
    <w:rPr>
      <w:rFonts w:ascii="Segoe UI" w:hAnsi="Segoe UI" w:cs="Segoe UI" w:hint="default"/>
      <w:sz w:val="18"/>
      <w:szCs w:val="18"/>
    </w:rPr>
  </w:style>
  <w:style w:type="character" w:customStyle="1" w:styleId="Heading6Char">
    <w:name w:val="Heading 6 Char"/>
    <w:basedOn w:val="DefaultParagraphFont"/>
    <w:link w:val="Heading6"/>
    <w:semiHidden/>
    <w:rsid w:val="00494E26"/>
    <w:rPr>
      <w:rFonts w:asciiTheme="majorHAnsi" w:eastAsiaTheme="majorEastAsia" w:hAnsiTheme="majorHAnsi" w:cstheme="majorBidi"/>
      <w:color w:val="243F60" w:themeColor="accent1" w:themeShade="7F"/>
      <w:sz w:val="24"/>
      <w:szCs w:val="24"/>
      <w:lang w:eastAsia="en-US"/>
    </w:rPr>
  </w:style>
  <w:style w:type="paragraph" w:customStyle="1" w:styleId="Links">
    <w:name w:val="Links"/>
    <w:basedOn w:val="Normal"/>
    <w:link w:val="LinksChar"/>
    <w:qFormat/>
    <w:rsid w:val="004C5B4F"/>
    <w:pPr>
      <w:spacing w:before="240"/>
      <w:jc w:val="both"/>
    </w:pPr>
    <w:rPr>
      <w:i/>
      <w:color w:val="0000FF"/>
      <w:u w:val="single"/>
    </w:rPr>
  </w:style>
  <w:style w:type="character" w:customStyle="1" w:styleId="LinksChar">
    <w:name w:val="Links Char"/>
    <w:basedOn w:val="ListParagraphChar"/>
    <w:link w:val="Links"/>
    <w:rsid w:val="004C5B4F"/>
    <w:rPr>
      <w:i/>
      <w:color w:val="0000FF"/>
      <w:sz w:val="24"/>
      <w:szCs w:val="24"/>
      <w:u w:val="single"/>
      <w:lang w:eastAsia="en-US"/>
    </w:rPr>
  </w:style>
  <w:style w:type="table" w:styleId="GridTable4-Accent1">
    <w:name w:val="Grid Table 4 Accent 1"/>
    <w:basedOn w:val="TableNormal"/>
    <w:uiPriority w:val="49"/>
    <w:rsid w:val="009E77D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ullet1">
    <w:name w:val="bullet1"/>
    <w:rsid w:val="00716923"/>
    <w:pPr>
      <w:keepLines/>
      <w:numPr>
        <w:numId w:val="29"/>
      </w:numPr>
      <w:jc w:val="both"/>
    </w:pPr>
    <w:rPr>
      <w:sz w:val="24"/>
      <w:lang w:eastAsia="el-GR"/>
    </w:rPr>
  </w:style>
  <w:style w:type="character" w:styleId="UnresolvedMention">
    <w:name w:val="Unresolved Mention"/>
    <w:basedOn w:val="DefaultParagraphFont"/>
    <w:uiPriority w:val="99"/>
    <w:semiHidden/>
    <w:unhideWhenUsed/>
    <w:rsid w:val="00324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619">
      <w:bodyDiv w:val="1"/>
      <w:marLeft w:val="0"/>
      <w:marRight w:val="0"/>
      <w:marTop w:val="0"/>
      <w:marBottom w:val="0"/>
      <w:divBdr>
        <w:top w:val="none" w:sz="0" w:space="0" w:color="auto"/>
        <w:left w:val="none" w:sz="0" w:space="0" w:color="auto"/>
        <w:bottom w:val="none" w:sz="0" w:space="0" w:color="auto"/>
        <w:right w:val="none" w:sz="0" w:space="0" w:color="auto"/>
      </w:divBdr>
    </w:div>
    <w:div w:id="21906998">
      <w:bodyDiv w:val="1"/>
      <w:marLeft w:val="0"/>
      <w:marRight w:val="0"/>
      <w:marTop w:val="0"/>
      <w:marBottom w:val="0"/>
      <w:divBdr>
        <w:top w:val="none" w:sz="0" w:space="0" w:color="auto"/>
        <w:left w:val="none" w:sz="0" w:space="0" w:color="auto"/>
        <w:bottom w:val="none" w:sz="0" w:space="0" w:color="auto"/>
        <w:right w:val="none" w:sz="0" w:space="0" w:color="auto"/>
      </w:divBdr>
    </w:div>
    <w:div w:id="51774127">
      <w:bodyDiv w:val="1"/>
      <w:marLeft w:val="0"/>
      <w:marRight w:val="0"/>
      <w:marTop w:val="0"/>
      <w:marBottom w:val="0"/>
      <w:divBdr>
        <w:top w:val="none" w:sz="0" w:space="0" w:color="auto"/>
        <w:left w:val="none" w:sz="0" w:space="0" w:color="auto"/>
        <w:bottom w:val="none" w:sz="0" w:space="0" w:color="auto"/>
        <w:right w:val="none" w:sz="0" w:space="0" w:color="auto"/>
      </w:divBdr>
    </w:div>
    <w:div w:id="61686678">
      <w:bodyDiv w:val="1"/>
      <w:marLeft w:val="0"/>
      <w:marRight w:val="0"/>
      <w:marTop w:val="0"/>
      <w:marBottom w:val="0"/>
      <w:divBdr>
        <w:top w:val="none" w:sz="0" w:space="0" w:color="auto"/>
        <w:left w:val="none" w:sz="0" w:space="0" w:color="auto"/>
        <w:bottom w:val="none" w:sz="0" w:space="0" w:color="auto"/>
        <w:right w:val="none" w:sz="0" w:space="0" w:color="auto"/>
      </w:divBdr>
    </w:div>
    <w:div w:id="75170204">
      <w:bodyDiv w:val="1"/>
      <w:marLeft w:val="0"/>
      <w:marRight w:val="0"/>
      <w:marTop w:val="0"/>
      <w:marBottom w:val="0"/>
      <w:divBdr>
        <w:top w:val="none" w:sz="0" w:space="0" w:color="auto"/>
        <w:left w:val="none" w:sz="0" w:space="0" w:color="auto"/>
        <w:bottom w:val="none" w:sz="0" w:space="0" w:color="auto"/>
        <w:right w:val="none" w:sz="0" w:space="0" w:color="auto"/>
      </w:divBdr>
    </w:div>
    <w:div w:id="112944043">
      <w:bodyDiv w:val="1"/>
      <w:marLeft w:val="0"/>
      <w:marRight w:val="0"/>
      <w:marTop w:val="0"/>
      <w:marBottom w:val="0"/>
      <w:divBdr>
        <w:top w:val="none" w:sz="0" w:space="0" w:color="auto"/>
        <w:left w:val="none" w:sz="0" w:space="0" w:color="auto"/>
        <w:bottom w:val="none" w:sz="0" w:space="0" w:color="auto"/>
        <w:right w:val="none" w:sz="0" w:space="0" w:color="auto"/>
      </w:divBdr>
    </w:div>
    <w:div w:id="114374029">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38887820">
      <w:bodyDiv w:val="1"/>
      <w:marLeft w:val="0"/>
      <w:marRight w:val="0"/>
      <w:marTop w:val="0"/>
      <w:marBottom w:val="0"/>
      <w:divBdr>
        <w:top w:val="none" w:sz="0" w:space="0" w:color="auto"/>
        <w:left w:val="none" w:sz="0" w:space="0" w:color="auto"/>
        <w:bottom w:val="none" w:sz="0" w:space="0" w:color="auto"/>
        <w:right w:val="none" w:sz="0" w:space="0" w:color="auto"/>
      </w:divBdr>
    </w:div>
    <w:div w:id="175118669">
      <w:bodyDiv w:val="1"/>
      <w:marLeft w:val="0"/>
      <w:marRight w:val="0"/>
      <w:marTop w:val="0"/>
      <w:marBottom w:val="0"/>
      <w:divBdr>
        <w:top w:val="none" w:sz="0" w:space="0" w:color="auto"/>
        <w:left w:val="none" w:sz="0" w:space="0" w:color="auto"/>
        <w:bottom w:val="none" w:sz="0" w:space="0" w:color="auto"/>
        <w:right w:val="none" w:sz="0" w:space="0" w:color="auto"/>
      </w:divBdr>
    </w:div>
    <w:div w:id="213542103">
      <w:bodyDiv w:val="1"/>
      <w:marLeft w:val="0"/>
      <w:marRight w:val="0"/>
      <w:marTop w:val="0"/>
      <w:marBottom w:val="0"/>
      <w:divBdr>
        <w:top w:val="none" w:sz="0" w:space="0" w:color="auto"/>
        <w:left w:val="none" w:sz="0" w:space="0" w:color="auto"/>
        <w:bottom w:val="none" w:sz="0" w:space="0" w:color="auto"/>
        <w:right w:val="none" w:sz="0" w:space="0" w:color="auto"/>
      </w:divBdr>
    </w:div>
    <w:div w:id="220095860">
      <w:bodyDiv w:val="1"/>
      <w:marLeft w:val="0"/>
      <w:marRight w:val="0"/>
      <w:marTop w:val="0"/>
      <w:marBottom w:val="0"/>
      <w:divBdr>
        <w:top w:val="none" w:sz="0" w:space="0" w:color="auto"/>
        <w:left w:val="none" w:sz="0" w:space="0" w:color="auto"/>
        <w:bottom w:val="none" w:sz="0" w:space="0" w:color="auto"/>
        <w:right w:val="none" w:sz="0" w:space="0" w:color="auto"/>
      </w:divBdr>
    </w:div>
    <w:div w:id="245504455">
      <w:bodyDiv w:val="1"/>
      <w:marLeft w:val="0"/>
      <w:marRight w:val="0"/>
      <w:marTop w:val="0"/>
      <w:marBottom w:val="0"/>
      <w:divBdr>
        <w:top w:val="none" w:sz="0" w:space="0" w:color="auto"/>
        <w:left w:val="none" w:sz="0" w:space="0" w:color="auto"/>
        <w:bottom w:val="none" w:sz="0" w:space="0" w:color="auto"/>
        <w:right w:val="none" w:sz="0" w:space="0" w:color="auto"/>
      </w:divBdr>
    </w:div>
    <w:div w:id="341666153">
      <w:bodyDiv w:val="1"/>
      <w:marLeft w:val="0"/>
      <w:marRight w:val="0"/>
      <w:marTop w:val="0"/>
      <w:marBottom w:val="0"/>
      <w:divBdr>
        <w:top w:val="none" w:sz="0" w:space="0" w:color="auto"/>
        <w:left w:val="none" w:sz="0" w:space="0" w:color="auto"/>
        <w:bottom w:val="none" w:sz="0" w:space="0" w:color="auto"/>
        <w:right w:val="none" w:sz="0" w:space="0" w:color="auto"/>
      </w:divBdr>
    </w:div>
    <w:div w:id="381104472">
      <w:bodyDiv w:val="1"/>
      <w:marLeft w:val="0"/>
      <w:marRight w:val="0"/>
      <w:marTop w:val="0"/>
      <w:marBottom w:val="0"/>
      <w:divBdr>
        <w:top w:val="none" w:sz="0" w:space="0" w:color="auto"/>
        <w:left w:val="none" w:sz="0" w:space="0" w:color="auto"/>
        <w:bottom w:val="none" w:sz="0" w:space="0" w:color="auto"/>
        <w:right w:val="none" w:sz="0" w:space="0" w:color="auto"/>
      </w:divBdr>
    </w:div>
    <w:div w:id="42345823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60536696">
      <w:bodyDiv w:val="1"/>
      <w:marLeft w:val="0"/>
      <w:marRight w:val="0"/>
      <w:marTop w:val="0"/>
      <w:marBottom w:val="0"/>
      <w:divBdr>
        <w:top w:val="none" w:sz="0" w:space="0" w:color="auto"/>
        <w:left w:val="none" w:sz="0" w:space="0" w:color="auto"/>
        <w:bottom w:val="none" w:sz="0" w:space="0" w:color="auto"/>
        <w:right w:val="none" w:sz="0" w:space="0" w:color="auto"/>
      </w:divBdr>
    </w:div>
    <w:div w:id="469253335">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47968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43044923">
      <w:bodyDiv w:val="1"/>
      <w:marLeft w:val="0"/>
      <w:marRight w:val="0"/>
      <w:marTop w:val="0"/>
      <w:marBottom w:val="0"/>
      <w:divBdr>
        <w:top w:val="none" w:sz="0" w:space="0" w:color="auto"/>
        <w:left w:val="none" w:sz="0" w:space="0" w:color="auto"/>
        <w:bottom w:val="none" w:sz="0" w:space="0" w:color="auto"/>
        <w:right w:val="none" w:sz="0" w:space="0" w:color="auto"/>
      </w:divBdr>
    </w:div>
    <w:div w:id="677199581">
      <w:bodyDiv w:val="1"/>
      <w:marLeft w:val="0"/>
      <w:marRight w:val="0"/>
      <w:marTop w:val="0"/>
      <w:marBottom w:val="0"/>
      <w:divBdr>
        <w:top w:val="none" w:sz="0" w:space="0" w:color="auto"/>
        <w:left w:val="none" w:sz="0" w:space="0" w:color="auto"/>
        <w:bottom w:val="none" w:sz="0" w:space="0" w:color="auto"/>
        <w:right w:val="none" w:sz="0" w:space="0" w:color="auto"/>
      </w:divBdr>
      <w:divsChild>
        <w:div w:id="758058314">
          <w:marLeft w:val="0"/>
          <w:marRight w:val="0"/>
          <w:marTop w:val="0"/>
          <w:marBottom w:val="0"/>
          <w:divBdr>
            <w:top w:val="none" w:sz="0" w:space="0" w:color="auto"/>
            <w:left w:val="none" w:sz="0" w:space="0" w:color="auto"/>
            <w:bottom w:val="none" w:sz="0" w:space="0" w:color="auto"/>
            <w:right w:val="none" w:sz="0" w:space="0" w:color="auto"/>
          </w:divBdr>
        </w:div>
        <w:div w:id="1232035974">
          <w:marLeft w:val="0"/>
          <w:marRight w:val="0"/>
          <w:marTop w:val="0"/>
          <w:marBottom w:val="0"/>
          <w:divBdr>
            <w:top w:val="none" w:sz="0" w:space="0" w:color="auto"/>
            <w:left w:val="none" w:sz="0" w:space="0" w:color="auto"/>
            <w:bottom w:val="none" w:sz="0" w:space="0" w:color="auto"/>
            <w:right w:val="none" w:sz="0" w:space="0" w:color="auto"/>
          </w:divBdr>
        </w:div>
      </w:divsChild>
    </w:div>
    <w:div w:id="682902651">
      <w:bodyDiv w:val="1"/>
      <w:marLeft w:val="0"/>
      <w:marRight w:val="0"/>
      <w:marTop w:val="0"/>
      <w:marBottom w:val="0"/>
      <w:divBdr>
        <w:top w:val="none" w:sz="0" w:space="0" w:color="auto"/>
        <w:left w:val="none" w:sz="0" w:space="0" w:color="auto"/>
        <w:bottom w:val="none" w:sz="0" w:space="0" w:color="auto"/>
        <w:right w:val="none" w:sz="0" w:space="0" w:color="auto"/>
      </w:divBdr>
    </w:div>
    <w:div w:id="709040405">
      <w:bodyDiv w:val="1"/>
      <w:marLeft w:val="0"/>
      <w:marRight w:val="0"/>
      <w:marTop w:val="0"/>
      <w:marBottom w:val="0"/>
      <w:divBdr>
        <w:top w:val="none" w:sz="0" w:space="0" w:color="auto"/>
        <w:left w:val="none" w:sz="0" w:space="0" w:color="auto"/>
        <w:bottom w:val="none" w:sz="0" w:space="0" w:color="auto"/>
        <w:right w:val="none" w:sz="0" w:space="0" w:color="auto"/>
      </w:divBdr>
    </w:div>
    <w:div w:id="722294982">
      <w:bodyDiv w:val="1"/>
      <w:marLeft w:val="0"/>
      <w:marRight w:val="0"/>
      <w:marTop w:val="0"/>
      <w:marBottom w:val="0"/>
      <w:divBdr>
        <w:top w:val="none" w:sz="0" w:space="0" w:color="auto"/>
        <w:left w:val="none" w:sz="0" w:space="0" w:color="auto"/>
        <w:bottom w:val="none" w:sz="0" w:space="0" w:color="auto"/>
        <w:right w:val="none" w:sz="0" w:space="0" w:color="auto"/>
      </w:divBdr>
    </w:div>
    <w:div w:id="746532988">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4106557">
      <w:bodyDiv w:val="1"/>
      <w:marLeft w:val="0"/>
      <w:marRight w:val="0"/>
      <w:marTop w:val="0"/>
      <w:marBottom w:val="0"/>
      <w:divBdr>
        <w:top w:val="none" w:sz="0" w:space="0" w:color="auto"/>
        <w:left w:val="none" w:sz="0" w:space="0" w:color="auto"/>
        <w:bottom w:val="none" w:sz="0" w:space="0" w:color="auto"/>
        <w:right w:val="none" w:sz="0" w:space="0" w:color="auto"/>
      </w:divBdr>
    </w:div>
    <w:div w:id="851996338">
      <w:bodyDiv w:val="1"/>
      <w:marLeft w:val="0"/>
      <w:marRight w:val="0"/>
      <w:marTop w:val="0"/>
      <w:marBottom w:val="0"/>
      <w:divBdr>
        <w:top w:val="none" w:sz="0" w:space="0" w:color="auto"/>
        <w:left w:val="none" w:sz="0" w:space="0" w:color="auto"/>
        <w:bottom w:val="none" w:sz="0" w:space="0" w:color="auto"/>
        <w:right w:val="none" w:sz="0" w:space="0" w:color="auto"/>
      </w:divBdr>
    </w:div>
    <w:div w:id="891430679">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46182755">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6419979">
      <w:bodyDiv w:val="1"/>
      <w:marLeft w:val="0"/>
      <w:marRight w:val="0"/>
      <w:marTop w:val="0"/>
      <w:marBottom w:val="0"/>
      <w:divBdr>
        <w:top w:val="none" w:sz="0" w:space="0" w:color="auto"/>
        <w:left w:val="none" w:sz="0" w:space="0" w:color="auto"/>
        <w:bottom w:val="none" w:sz="0" w:space="0" w:color="auto"/>
        <w:right w:val="none" w:sz="0" w:space="0" w:color="auto"/>
      </w:divBdr>
    </w:div>
    <w:div w:id="1111437732">
      <w:bodyDiv w:val="1"/>
      <w:marLeft w:val="0"/>
      <w:marRight w:val="0"/>
      <w:marTop w:val="0"/>
      <w:marBottom w:val="0"/>
      <w:divBdr>
        <w:top w:val="none" w:sz="0" w:space="0" w:color="auto"/>
        <w:left w:val="none" w:sz="0" w:space="0" w:color="auto"/>
        <w:bottom w:val="none" w:sz="0" w:space="0" w:color="auto"/>
        <w:right w:val="none" w:sz="0" w:space="0" w:color="auto"/>
      </w:divBdr>
    </w:div>
    <w:div w:id="121913138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1138826">
      <w:bodyDiv w:val="1"/>
      <w:marLeft w:val="0"/>
      <w:marRight w:val="0"/>
      <w:marTop w:val="0"/>
      <w:marBottom w:val="0"/>
      <w:divBdr>
        <w:top w:val="none" w:sz="0" w:space="0" w:color="auto"/>
        <w:left w:val="none" w:sz="0" w:space="0" w:color="auto"/>
        <w:bottom w:val="none" w:sz="0" w:space="0" w:color="auto"/>
        <w:right w:val="none" w:sz="0" w:space="0" w:color="auto"/>
      </w:divBdr>
    </w:div>
    <w:div w:id="1270117774">
      <w:bodyDiv w:val="1"/>
      <w:marLeft w:val="0"/>
      <w:marRight w:val="0"/>
      <w:marTop w:val="0"/>
      <w:marBottom w:val="0"/>
      <w:divBdr>
        <w:top w:val="none" w:sz="0" w:space="0" w:color="auto"/>
        <w:left w:val="none" w:sz="0" w:space="0" w:color="auto"/>
        <w:bottom w:val="none" w:sz="0" w:space="0" w:color="auto"/>
        <w:right w:val="none" w:sz="0" w:space="0" w:color="auto"/>
      </w:divBdr>
    </w:div>
    <w:div w:id="1275290557">
      <w:bodyDiv w:val="1"/>
      <w:marLeft w:val="0"/>
      <w:marRight w:val="0"/>
      <w:marTop w:val="0"/>
      <w:marBottom w:val="0"/>
      <w:divBdr>
        <w:top w:val="none" w:sz="0" w:space="0" w:color="auto"/>
        <w:left w:val="none" w:sz="0" w:space="0" w:color="auto"/>
        <w:bottom w:val="none" w:sz="0" w:space="0" w:color="auto"/>
        <w:right w:val="none" w:sz="0" w:space="0" w:color="auto"/>
      </w:divBdr>
    </w:div>
    <w:div w:id="1286933731">
      <w:bodyDiv w:val="1"/>
      <w:marLeft w:val="0"/>
      <w:marRight w:val="0"/>
      <w:marTop w:val="0"/>
      <w:marBottom w:val="0"/>
      <w:divBdr>
        <w:top w:val="none" w:sz="0" w:space="0" w:color="auto"/>
        <w:left w:val="none" w:sz="0" w:space="0" w:color="auto"/>
        <w:bottom w:val="none" w:sz="0" w:space="0" w:color="auto"/>
        <w:right w:val="none" w:sz="0" w:space="0" w:color="auto"/>
      </w:divBdr>
    </w:div>
    <w:div w:id="132239002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6126526">
      <w:bodyDiv w:val="1"/>
      <w:marLeft w:val="0"/>
      <w:marRight w:val="0"/>
      <w:marTop w:val="0"/>
      <w:marBottom w:val="0"/>
      <w:divBdr>
        <w:top w:val="none" w:sz="0" w:space="0" w:color="auto"/>
        <w:left w:val="none" w:sz="0" w:space="0" w:color="auto"/>
        <w:bottom w:val="none" w:sz="0" w:space="0" w:color="auto"/>
        <w:right w:val="none" w:sz="0" w:space="0" w:color="auto"/>
      </w:divBdr>
    </w:div>
    <w:div w:id="1376126796">
      <w:bodyDiv w:val="1"/>
      <w:marLeft w:val="0"/>
      <w:marRight w:val="0"/>
      <w:marTop w:val="0"/>
      <w:marBottom w:val="0"/>
      <w:divBdr>
        <w:top w:val="none" w:sz="0" w:space="0" w:color="auto"/>
        <w:left w:val="none" w:sz="0" w:space="0" w:color="auto"/>
        <w:bottom w:val="none" w:sz="0" w:space="0" w:color="auto"/>
        <w:right w:val="none" w:sz="0" w:space="0" w:color="auto"/>
      </w:divBdr>
      <w:divsChild>
        <w:div w:id="186453202">
          <w:marLeft w:val="0"/>
          <w:marRight w:val="0"/>
          <w:marTop w:val="0"/>
          <w:marBottom w:val="0"/>
          <w:divBdr>
            <w:top w:val="none" w:sz="0" w:space="0" w:color="auto"/>
            <w:left w:val="none" w:sz="0" w:space="0" w:color="auto"/>
            <w:bottom w:val="none" w:sz="0" w:space="0" w:color="auto"/>
            <w:right w:val="none" w:sz="0" w:space="0" w:color="auto"/>
          </w:divBdr>
        </w:div>
        <w:div w:id="538325908">
          <w:marLeft w:val="0"/>
          <w:marRight w:val="0"/>
          <w:marTop w:val="0"/>
          <w:marBottom w:val="0"/>
          <w:divBdr>
            <w:top w:val="none" w:sz="0" w:space="0" w:color="auto"/>
            <w:left w:val="none" w:sz="0" w:space="0" w:color="auto"/>
            <w:bottom w:val="none" w:sz="0" w:space="0" w:color="auto"/>
            <w:right w:val="none" w:sz="0" w:space="0" w:color="auto"/>
          </w:divBdr>
        </w:div>
        <w:div w:id="710497296">
          <w:marLeft w:val="0"/>
          <w:marRight w:val="0"/>
          <w:marTop w:val="0"/>
          <w:marBottom w:val="0"/>
          <w:divBdr>
            <w:top w:val="none" w:sz="0" w:space="0" w:color="auto"/>
            <w:left w:val="none" w:sz="0" w:space="0" w:color="auto"/>
            <w:bottom w:val="none" w:sz="0" w:space="0" w:color="auto"/>
            <w:right w:val="none" w:sz="0" w:space="0" w:color="auto"/>
          </w:divBdr>
        </w:div>
        <w:div w:id="1051881874">
          <w:marLeft w:val="0"/>
          <w:marRight w:val="0"/>
          <w:marTop w:val="0"/>
          <w:marBottom w:val="0"/>
          <w:divBdr>
            <w:top w:val="none" w:sz="0" w:space="0" w:color="auto"/>
            <w:left w:val="none" w:sz="0" w:space="0" w:color="auto"/>
            <w:bottom w:val="none" w:sz="0" w:space="0" w:color="auto"/>
            <w:right w:val="none" w:sz="0" w:space="0" w:color="auto"/>
          </w:divBdr>
        </w:div>
        <w:div w:id="1337151022">
          <w:marLeft w:val="0"/>
          <w:marRight w:val="0"/>
          <w:marTop w:val="0"/>
          <w:marBottom w:val="0"/>
          <w:divBdr>
            <w:top w:val="none" w:sz="0" w:space="0" w:color="auto"/>
            <w:left w:val="none" w:sz="0" w:space="0" w:color="auto"/>
            <w:bottom w:val="none" w:sz="0" w:space="0" w:color="auto"/>
            <w:right w:val="none" w:sz="0" w:space="0" w:color="auto"/>
          </w:divBdr>
        </w:div>
        <w:div w:id="1479493095">
          <w:marLeft w:val="0"/>
          <w:marRight w:val="0"/>
          <w:marTop w:val="0"/>
          <w:marBottom w:val="0"/>
          <w:divBdr>
            <w:top w:val="none" w:sz="0" w:space="0" w:color="auto"/>
            <w:left w:val="none" w:sz="0" w:space="0" w:color="auto"/>
            <w:bottom w:val="none" w:sz="0" w:space="0" w:color="auto"/>
            <w:right w:val="none" w:sz="0" w:space="0" w:color="auto"/>
          </w:divBdr>
        </w:div>
        <w:div w:id="1515798790">
          <w:marLeft w:val="0"/>
          <w:marRight w:val="0"/>
          <w:marTop w:val="0"/>
          <w:marBottom w:val="0"/>
          <w:divBdr>
            <w:top w:val="none" w:sz="0" w:space="0" w:color="auto"/>
            <w:left w:val="none" w:sz="0" w:space="0" w:color="auto"/>
            <w:bottom w:val="none" w:sz="0" w:space="0" w:color="auto"/>
            <w:right w:val="none" w:sz="0" w:space="0" w:color="auto"/>
          </w:divBdr>
        </w:div>
        <w:div w:id="2050449744">
          <w:marLeft w:val="0"/>
          <w:marRight w:val="0"/>
          <w:marTop w:val="0"/>
          <w:marBottom w:val="0"/>
          <w:divBdr>
            <w:top w:val="none" w:sz="0" w:space="0" w:color="auto"/>
            <w:left w:val="none" w:sz="0" w:space="0" w:color="auto"/>
            <w:bottom w:val="none" w:sz="0" w:space="0" w:color="auto"/>
            <w:right w:val="none" w:sz="0" w:space="0" w:color="auto"/>
          </w:divBdr>
        </w:div>
      </w:divsChild>
    </w:div>
    <w:div w:id="1554002023">
      <w:bodyDiv w:val="1"/>
      <w:marLeft w:val="0"/>
      <w:marRight w:val="0"/>
      <w:marTop w:val="0"/>
      <w:marBottom w:val="0"/>
      <w:divBdr>
        <w:top w:val="none" w:sz="0" w:space="0" w:color="auto"/>
        <w:left w:val="none" w:sz="0" w:space="0" w:color="auto"/>
        <w:bottom w:val="none" w:sz="0" w:space="0" w:color="auto"/>
        <w:right w:val="none" w:sz="0" w:space="0" w:color="auto"/>
      </w:divBdr>
    </w:div>
    <w:div w:id="1592616509">
      <w:bodyDiv w:val="1"/>
      <w:marLeft w:val="0"/>
      <w:marRight w:val="0"/>
      <w:marTop w:val="0"/>
      <w:marBottom w:val="0"/>
      <w:divBdr>
        <w:top w:val="none" w:sz="0" w:space="0" w:color="auto"/>
        <w:left w:val="none" w:sz="0" w:space="0" w:color="auto"/>
        <w:bottom w:val="none" w:sz="0" w:space="0" w:color="auto"/>
        <w:right w:val="none" w:sz="0" w:space="0" w:color="auto"/>
      </w:divBdr>
      <w:divsChild>
        <w:div w:id="66653601">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401565575">
          <w:marLeft w:val="0"/>
          <w:marRight w:val="0"/>
          <w:marTop w:val="0"/>
          <w:marBottom w:val="0"/>
          <w:divBdr>
            <w:top w:val="none" w:sz="0" w:space="0" w:color="auto"/>
            <w:left w:val="none" w:sz="0" w:space="0" w:color="auto"/>
            <w:bottom w:val="none" w:sz="0" w:space="0" w:color="auto"/>
            <w:right w:val="none" w:sz="0" w:space="0" w:color="auto"/>
          </w:divBdr>
        </w:div>
        <w:div w:id="1082137998">
          <w:marLeft w:val="0"/>
          <w:marRight w:val="0"/>
          <w:marTop w:val="0"/>
          <w:marBottom w:val="0"/>
          <w:divBdr>
            <w:top w:val="none" w:sz="0" w:space="0" w:color="auto"/>
            <w:left w:val="none" w:sz="0" w:space="0" w:color="auto"/>
            <w:bottom w:val="none" w:sz="0" w:space="0" w:color="auto"/>
            <w:right w:val="none" w:sz="0" w:space="0" w:color="auto"/>
          </w:divBdr>
        </w:div>
        <w:div w:id="1345860689">
          <w:marLeft w:val="0"/>
          <w:marRight w:val="0"/>
          <w:marTop w:val="0"/>
          <w:marBottom w:val="0"/>
          <w:divBdr>
            <w:top w:val="none" w:sz="0" w:space="0" w:color="auto"/>
            <w:left w:val="none" w:sz="0" w:space="0" w:color="auto"/>
            <w:bottom w:val="none" w:sz="0" w:space="0" w:color="auto"/>
            <w:right w:val="none" w:sz="0" w:space="0" w:color="auto"/>
          </w:divBdr>
        </w:div>
        <w:div w:id="1490975327">
          <w:marLeft w:val="0"/>
          <w:marRight w:val="0"/>
          <w:marTop w:val="0"/>
          <w:marBottom w:val="0"/>
          <w:divBdr>
            <w:top w:val="none" w:sz="0" w:space="0" w:color="auto"/>
            <w:left w:val="none" w:sz="0" w:space="0" w:color="auto"/>
            <w:bottom w:val="none" w:sz="0" w:space="0" w:color="auto"/>
            <w:right w:val="none" w:sz="0" w:space="0" w:color="auto"/>
          </w:divBdr>
        </w:div>
        <w:div w:id="1857425700">
          <w:marLeft w:val="0"/>
          <w:marRight w:val="0"/>
          <w:marTop w:val="0"/>
          <w:marBottom w:val="0"/>
          <w:divBdr>
            <w:top w:val="none" w:sz="0" w:space="0" w:color="auto"/>
            <w:left w:val="none" w:sz="0" w:space="0" w:color="auto"/>
            <w:bottom w:val="none" w:sz="0" w:space="0" w:color="auto"/>
            <w:right w:val="none" w:sz="0" w:space="0" w:color="auto"/>
          </w:divBdr>
        </w:div>
      </w:divsChild>
    </w:div>
    <w:div w:id="161424318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37836111">
      <w:bodyDiv w:val="1"/>
      <w:marLeft w:val="0"/>
      <w:marRight w:val="0"/>
      <w:marTop w:val="0"/>
      <w:marBottom w:val="0"/>
      <w:divBdr>
        <w:top w:val="none" w:sz="0" w:space="0" w:color="auto"/>
        <w:left w:val="none" w:sz="0" w:space="0" w:color="auto"/>
        <w:bottom w:val="none" w:sz="0" w:space="0" w:color="auto"/>
        <w:right w:val="none" w:sz="0" w:space="0" w:color="auto"/>
      </w:divBdr>
    </w:div>
    <w:div w:id="1676034684">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37167624">
      <w:bodyDiv w:val="1"/>
      <w:marLeft w:val="0"/>
      <w:marRight w:val="0"/>
      <w:marTop w:val="0"/>
      <w:marBottom w:val="0"/>
      <w:divBdr>
        <w:top w:val="none" w:sz="0" w:space="0" w:color="auto"/>
        <w:left w:val="none" w:sz="0" w:space="0" w:color="auto"/>
        <w:bottom w:val="none" w:sz="0" w:space="0" w:color="auto"/>
        <w:right w:val="none" w:sz="0" w:space="0" w:color="auto"/>
      </w:divBdr>
    </w:div>
    <w:div w:id="1754352756">
      <w:bodyDiv w:val="1"/>
      <w:marLeft w:val="0"/>
      <w:marRight w:val="0"/>
      <w:marTop w:val="0"/>
      <w:marBottom w:val="0"/>
      <w:divBdr>
        <w:top w:val="none" w:sz="0" w:space="0" w:color="auto"/>
        <w:left w:val="none" w:sz="0" w:space="0" w:color="auto"/>
        <w:bottom w:val="none" w:sz="0" w:space="0" w:color="auto"/>
        <w:right w:val="none" w:sz="0" w:space="0" w:color="auto"/>
      </w:divBdr>
    </w:div>
    <w:div w:id="1802191345">
      <w:bodyDiv w:val="1"/>
      <w:marLeft w:val="0"/>
      <w:marRight w:val="0"/>
      <w:marTop w:val="0"/>
      <w:marBottom w:val="0"/>
      <w:divBdr>
        <w:top w:val="none" w:sz="0" w:space="0" w:color="auto"/>
        <w:left w:val="none" w:sz="0" w:space="0" w:color="auto"/>
        <w:bottom w:val="none" w:sz="0" w:space="0" w:color="auto"/>
        <w:right w:val="none" w:sz="0" w:space="0" w:color="auto"/>
      </w:divBdr>
      <w:divsChild>
        <w:div w:id="1560550491">
          <w:marLeft w:val="0"/>
          <w:marRight w:val="0"/>
          <w:marTop w:val="0"/>
          <w:marBottom w:val="0"/>
          <w:divBdr>
            <w:top w:val="none" w:sz="0" w:space="0" w:color="auto"/>
            <w:left w:val="none" w:sz="0" w:space="0" w:color="auto"/>
            <w:bottom w:val="none" w:sz="0" w:space="0" w:color="auto"/>
            <w:right w:val="none" w:sz="0" w:space="0" w:color="auto"/>
          </w:divBdr>
          <w:divsChild>
            <w:div w:id="894854330">
              <w:marLeft w:val="0"/>
              <w:marRight w:val="0"/>
              <w:marTop w:val="0"/>
              <w:marBottom w:val="0"/>
              <w:divBdr>
                <w:top w:val="none" w:sz="0" w:space="0" w:color="auto"/>
                <w:left w:val="none" w:sz="0" w:space="0" w:color="auto"/>
                <w:bottom w:val="none" w:sz="0" w:space="0" w:color="auto"/>
                <w:right w:val="none" w:sz="0" w:space="0" w:color="auto"/>
              </w:divBdr>
            </w:div>
            <w:div w:id="949972575">
              <w:marLeft w:val="0"/>
              <w:marRight w:val="0"/>
              <w:marTop w:val="0"/>
              <w:marBottom w:val="0"/>
              <w:divBdr>
                <w:top w:val="none" w:sz="0" w:space="0" w:color="auto"/>
                <w:left w:val="none" w:sz="0" w:space="0" w:color="auto"/>
                <w:bottom w:val="none" w:sz="0" w:space="0" w:color="auto"/>
                <w:right w:val="none" w:sz="0" w:space="0" w:color="auto"/>
              </w:divBdr>
            </w:div>
            <w:div w:id="1036392368">
              <w:marLeft w:val="0"/>
              <w:marRight w:val="0"/>
              <w:marTop w:val="0"/>
              <w:marBottom w:val="0"/>
              <w:divBdr>
                <w:top w:val="none" w:sz="0" w:space="0" w:color="auto"/>
                <w:left w:val="none" w:sz="0" w:space="0" w:color="auto"/>
                <w:bottom w:val="none" w:sz="0" w:space="0" w:color="auto"/>
                <w:right w:val="none" w:sz="0" w:space="0" w:color="auto"/>
              </w:divBdr>
            </w:div>
            <w:div w:id="1548180624">
              <w:marLeft w:val="0"/>
              <w:marRight w:val="0"/>
              <w:marTop w:val="0"/>
              <w:marBottom w:val="0"/>
              <w:divBdr>
                <w:top w:val="none" w:sz="0" w:space="0" w:color="auto"/>
                <w:left w:val="none" w:sz="0" w:space="0" w:color="auto"/>
                <w:bottom w:val="none" w:sz="0" w:space="0" w:color="auto"/>
                <w:right w:val="none" w:sz="0" w:space="0" w:color="auto"/>
              </w:divBdr>
            </w:div>
            <w:div w:id="15833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2228">
      <w:bodyDiv w:val="1"/>
      <w:marLeft w:val="0"/>
      <w:marRight w:val="0"/>
      <w:marTop w:val="0"/>
      <w:marBottom w:val="0"/>
      <w:divBdr>
        <w:top w:val="none" w:sz="0" w:space="0" w:color="auto"/>
        <w:left w:val="none" w:sz="0" w:space="0" w:color="auto"/>
        <w:bottom w:val="none" w:sz="0" w:space="0" w:color="auto"/>
        <w:right w:val="none" w:sz="0" w:space="0" w:color="auto"/>
      </w:divBdr>
    </w:div>
    <w:div w:id="1914657911">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03728971">
      <w:bodyDiv w:val="1"/>
      <w:marLeft w:val="0"/>
      <w:marRight w:val="0"/>
      <w:marTop w:val="0"/>
      <w:marBottom w:val="0"/>
      <w:divBdr>
        <w:top w:val="none" w:sz="0" w:space="0" w:color="auto"/>
        <w:left w:val="none" w:sz="0" w:space="0" w:color="auto"/>
        <w:bottom w:val="none" w:sz="0" w:space="0" w:color="auto"/>
        <w:right w:val="none" w:sz="0" w:space="0" w:color="auto"/>
      </w:divBdr>
    </w:div>
    <w:div w:id="2009862502">
      <w:bodyDiv w:val="1"/>
      <w:marLeft w:val="0"/>
      <w:marRight w:val="0"/>
      <w:marTop w:val="0"/>
      <w:marBottom w:val="0"/>
      <w:divBdr>
        <w:top w:val="none" w:sz="0" w:space="0" w:color="auto"/>
        <w:left w:val="none" w:sz="0" w:space="0" w:color="auto"/>
        <w:bottom w:val="none" w:sz="0" w:space="0" w:color="auto"/>
        <w:right w:val="none" w:sz="0" w:space="0" w:color="auto"/>
      </w:divBdr>
    </w:div>
    <w:div w:id="2050102748">
      <w:bodyDiv w:val="1"/>
      <w:marLeft w:val="0"/>
      <w:marRight w:val="0"/>
      <w:marTop w:val="0"/>
      <w:marBottom w:val="0"/>
      <w:divBdr>
        <w:top w:val="none" w:sz="0" w:space="0" w:color="auto"/>
        <w:left w:val="none" w:sz="0" w:space="0" w:color="auto"/>
        <w:bottom w:val="none" w:sz="0" w:space="0" w:color="auto"/>
        <w:right w:val="none" w:sz="0" w:space="0" w:color="auto"/>
      </w:divBdr>
    </w:div>
    <w:div w:id="2051225037">
      <w:bodyDiv w:val="1"/>
      <w:marLeft w:val="0"/>
      <w:marRight w:val="0"/>
      <w:marTop w:val="0"/>
      <w:marBottom w:val="0"/>
      <w:divBdr>
        <w:top w:val="none" w:sz="0" w:space="0" w:color="auto"/>
        <w:left w:val="none" w:sz="0" w:space="0" w:color="auto"/>
        <w:bottom w:val="none" w:sz="0" w:space="0" w:color="auto"/>
        <w:right w:val="none" w:sz="0" w:space="0" w:color="auto"/>
      </w:divBdr>
    </w:div>
    <w:div w:id="2068802503">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1" Type="http://schemas.openxmlformats.org/officeDocument/2006/relationships/hyperlink" Target="https://urldefense.com/v3/__https://iscu-projekti.sharepoint.local/Zajednicki*20dokumenti/B51.NCTS*20faza*206/Upravljanje/Priprema*20za*20radionicu_39.docx*_Office_of_Transit__;JSUlJSUj!!DOxrgLBm!GdI58p-hwMHmug9H1aAXQX3INMJJ6mKKdx2-lN5ApqeOlirt3m8RogPV5shEPbQoWy2V457fm0tbcGDIFqE1DS6oqgT6JJoufC7bR1gR$"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4.emf"/><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wmf"/><Relationship Id="rId17" Type="http://schemas.microsoft.com/office/2018/08/relationships/commentsExtensible" Target="commentsExtensible.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C xmlns="b65d37fc-5335-47ce-b298-477afd94d99b">06</SC>
    <Deliverable_x0020_Version xmlns="b65d37fc-5335-47ce-b298-477afd94d99b" xsi:nil="true"/>
    <Deliverable_x0020_Id xmlns="b65d37fc-5335-47ce-b298-477afd94d99b">DLV-258-6-6-1-64</Deliverable_x0020_Id>
    <Delivery_x0020_Date xmlns="b65d37fc-5335-47ce-b298-477afd94d99b">2023-06-26T21:00:00+00:00</Delivery_x0020_Date>
    <RfA xmlns="b65d37fc-5335-47ce-b298-477afd94d99b">258</RfA>
    <Deliverable_x0020_Status xmlns="b65d37fc-5335-47ce-b298-477afd94d99b">Internal QR</Deliverable_x0020_Status>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95E40-781D-48C6-ABE8-8E8833F613B0}">
  <ds:schemaRefs>
    <ds:schemaRef ds:uri="http://schemas.openxmlformats.org/officeDocument/2006/bibliography"/>
  </ds:schemaRefs>
</ds:datastoreItem>
</file>

<file path=customXml/itemProps2.xml><?xml version="1.0" encoding="utf-8"?>
<ds:datastoreItem xmlns:ds="http://schemas.openxmlformats.org/officeDocument/2006/customXml" ds:itemID="{6434CF7E-14AB-43A2-B21F-0F8332BFD441}">
  <ds:schemaRefs>
    <ds:schemaRef ds:uri="http://schemas.microsoft.com/office/2006/metadata/properties"/>
    <ds:schemaRef ds:uri="http://schemas.microsoft.com/office/infopath/2007/PartnerControls"/>
    <ds:schemaRef ds:uri="b65d37fc-5335-47ce-b298-477afd94d99b"/>
    <ds:schemaRef ds:uri="ffcdf2b0-1459-4444-989c-847f95dff766"/>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09296B0B-A171-411B-8411-8E3F21B1A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IRF.dotm</Template>
  <TotalTime>8</TotalTime>
  <Pages>13</Pages>
  <Words>4395</Words>
  <Characters>25185</Characters>
  <Application>Microsoft Office Word</Application>
  <DocSecurity>0</DocSecurity>
  <Lines>740</Lines>
  <Paragraphs>434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DESCHUYTENEER Tanguy (TAXUD-EXT)</cp:lastModifiedBy>
  <cp:revision>3</cp:revision>
  <cp:lastPrinted>2014-03-18T10:31:00Z</cp:lastPrinted>
  <dcterms:created xsi:type="dcterms:W3CDTF">2025-06-16T00:43:00Z</dcterms:created>
  <dcterms:modified xsi:type="dcterms:W3CDTF">2025-06-16T00:58:00Z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MediaServiceImageTags">
    <vt:lpwstr/>
  </property>
  <property fmtid="{D5CDD505-2E9C-101B-9397-08002B2CF9AE}" pid="8" name="GrammarlyDocumentId">
    <vt:lpwstr>90d65444b6333f8cb8d779ebff907d9169151e7fb3e34f8b08a2e9d80abdb93d</vt:lpwstr>
  </property>
  <property fmtid="{D5CDD505-2E9C-101B-9397-08002B2CF9AE}" pid="9" name="MSIP_Label_6bd9ddd1-4d20-43f6-abfa-fc3c07406f94_Enabled">
    <vt:lpwstr>true</vt:lpwstr>
  </property>
  <property fmtid="{D5CDD505-2E9C-101B-9397-08002B2CF9AE}" pid="10" name="MSIP_Label_6bd9ddd1-4d20-43f6-abfa-fc3c07406f94_SetDate">
    <vt:lpwstr>2022-12-14T11:25:14Z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fc69a084-ddfb-4ed6-af01-a1106a78a878</vt:lpwstr>
  </property>
  <property fmtid="{D5CDD505-2E9C-101B-9397-08002B2CF9AE}" pid="15" name="MSIP_Label_6bd9ddd1-4d20-43f6-abfa-fc3c07406f94_ContentBits">
    <vt:lpwstr>0</vt:lpwstr>
  </property>
  <property fmtid="{D5CDD505-2E9C-101B-9397-08002B2CF9AE}" pid="16" name="SfRFilename">
    <vt:lpwstr>| RFC_NCTS-P6_300_IAR-UCCNCTSP6-9-v0.20.docx</vt:lpwstr>
  </property>
  <property fmtid="{D5CDD505-2E9C-101B-9397-08002B2CF9AE}" pid="17" name="QCNumber">
    <vt:lpwstr>QC53658</vt:lpwstr>
  </property>
</Properties>
</file>